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887FB" w14:textId="6C78D88F" w:rsidR="00B53784" w:rsidRPr="00F76FC5" w:rsidRDefault="00B53784" w:rsidP="00A22112">
      <w:pPr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  <w:b/>
        </w:rPr>
        <w:t>PI Name:</w:t>
      </w:r>
      <w:r w:rsidRPr="00F76FC5">
        <w:rPr>
          <w:rFonts w:ascii="Times New Roman" w:hAnsi="Times New Roman" w:cs="Times New Roman"/>
        </w:rPr>
        <w:t xml:space="preserve"> </w:t>
      </w:r>
      <w:r w:rsidR="0078511F" w:rsidRPr="00F76FC5">
        <w:rPr>
          <w:rFonts w:ascii="Times New Roman" w:hAnsi="Times New Roman" w:cs="Times New Roman"/>
        </w:rPr>
        <w:t>Dr. Robert M. Rioux</w:t>
      </w:r>
      <w:r w:rsidR="00695372">
        <w:rPr>
          <w:rFonts w:ascii="Times New Roman" w:hAnsi="Times New Roman" w:cs="Times New Roman"/>
        </w:rPr>
        <w:t xml:space="preserve"> &amp; </w:t>
      </w:r>
      <w:proofErr w:type="spellStart"/>
      <w:r w:rsidR="00695372">
        <w:rPr>
          <w:rFonts w:ascii="Times New Roman" w:hAnsi="Times New Roman" w:cs="Times New Roman"/>
        </w:rPr>
        <w:t>Taslima</w:t>
      </w:r>
      <w:proofErr w:type="spellEnd"/>
      <w:ins w:id="0" w:author="Taslima A Zaman" w:date="2016-09-28T12:51:00Z">
        <w:r w:rsidR="006158CC">
          <w:rPr>
            <w:rFonts w:ascii="Times New Roman" w:hAnsi="Times New Roman" w:cs="Times New Roman"/>
          </w:rPr>
          <w:t xml:space="preserve"> A.</w:t>
        </w:r>
      </w:ins>
      <w:r w:rsidR="00695372">
        <w:rPr>
          <w:rFonts w:ascii="Times New Roman" w:hAnsi="Times New Roman" w:cs="Times New Roman"/>
        </w:rPr>
        <w:t xml:space="preserve"> Zaman</w:t>
      </w:r>
      <w:ins w:id="1" w:author="Taslima Zaman" w:date="2016-09-30T20:54:00Z">
        <w:r w:rsidR="007C50EB">
          <w:rPr>
            <w:rFonts w:ascii="Times New Roman" w:hAnsi="Times New Roman" w:cs="Times New Roman"/>
          </w:rPr>
          <w:t xml:space="preserve"> </w:t>
        </w:r>
      </w:ins>
    </w:p>
    <w:p w14:paraId="7B057369" w14:textId="77777777" w:rsidR="00B53784" w:rsidRPr="00F76FC5" w:rsidRDefault="00B53784" w:rsidP="00A22112">
      <w:pPr>
        <w:rPr>
          <w:rFonts w:ascii="Times New Roman" w:hAnsi="Times New Roman" w:cs="Times New Roman"/>
        </w:rPr>
      </w:pPr>
    </w:p>
    <w:p w14:paraId="1B296B13" w14:textId="4605872A" w:rsidR="00657718" w:rsidRPr="00F76FC5" w:rsidRDefault="00B53784" w:rsidP="00A22112">
      <w:pPr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  <w:b/>
        </w:rPr>
        <w:t>Science Education Title:</w:t>
      </w:r>
      <w:r w:rsidRPr="00F76FC5">
        <w:rPr>
          <w:rFonts w:ascii="Times New Roman" w:hAnsi="Times New Roman" w:cs="Times New Roman"/>
        </w:rPr>
        <w:t xml:space="preserve"> </w:t>
      </w:r>
      <w:r w:rsidR="00E91391" w:rsidRPr="00F76FC5">
        <w:rPr>
          <w:rFonts w:ascii="Times New Roman" w:hAnsi="Times New Roman" w:cs="Times New Roman"/>
          <w:color w:val="1A1A1A"/>
        </w:rPr>
        <w:t>Handling of Processes Involving Mineral A</w:t>
      </w:r>
      <w:r w:rsidR="0078511F" w:rsidRPr="00F76FC5">
        <w:rPr>
          <w:rFonts w:ascii="Times New Roman" w:hAnsi="Times New Roman" w:cs="Times New Roman"/>
          <w:color w:val="1A1A1A"/>
        </w:rPr>
        <w:t>cids</w:t>
      </w:r>
    </w:p>
    <w:p w14:paraId="1EFD68FC" w14:textId="77777777" w:rsidR="00EB1A68" w:rsidRPr="00F76FC5" w:rsidRDefault="00EB1A68" w:rsidP="00A22112">
      <w:pPr>
        <w:rPr>
          <w:rFonts w:ascii="Times New Roman" w:hAnsi="Times New Roman" w:cs="Times New Roman"/>
        </w:rPr>
      </w:pPr>
    </w:p>
    <w:p w14:paraId="17F5675F" w14:textId="77777777" w:rsidR="006A4182" w:rsidRDefault="00EB1A68" w:rsidP="00867DF6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b/>
          <w:sz w:val="24"/>
          <w:szCs w:val="24"/>
        </w:rPr>
        <w:t>Overview</w:t>
      </w:r>
      <w:r w:rsidRPr="00F76FC5">
        <w:rPr>
          <w:rFonts w:ascii="Times New Roman" w:hAnsi="Times New Roman"/>
          <w:sz w:val="24"/>
          <w:szCs w:val="24"/>
        </w:rPr>
        <w:t>:</w:t>
      </w:r>
    </w:p>
    <w:p w14:paraId="7458032C" w14:textId="07FF8024" w:rsidR="00C4211F" w:rsidRPr="00F76FC5" w:rsidRDefault="00C4211F" w:rsidP="00867DF6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A mineral acid (or inorganic acid)</w:t>
      </w:r>
      <w:r w:rsidR="00E91391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is defined as a water-soluble acid derived from inorganic minerals by chemical reaction as opposed to organic acids (</w:t>
      </w:r>
      <w:r w:rsidRPr="006158CC">
        <w:rPr>
          <w:rFonts w:ascii="Times New Roman" w:hAnsi="Times New Roman"/>
          <w:i/>
          <w:sz w:val="24"/>
          <w:szCs w:val="24"/>
        </w:rPr>
        <w:t>e.g.</w:t>
      </w:r>
      <w:r w:rsidRPr="00F76FC5">
        <w:rPr>
          <w:rFonts w:ascii="Times New Roman" w:hAnsi="Times New Roman"/>
          <w:sz w:val="24"/>
          <w:szCs w:val="24"/>
        </w:rPr>
        <w:t xml:space="preserve"> acetic acid, formic acid). </w:t>
      </w:r>
      <w:r w:rsidR="002B5509" w:rsidRPr="00F76FC5">
        <w:rPr>
          <w:rFonts w:ascii="Times New Roman" w:hAnsi="Times New Roman"/>
          <w:sz w:val="24"/>
          <w:szCs w:val="24"/>
        </w:rPr>
        <w:t>Examples of mineral acid</w:t>
      </w:r>
      <w:r w:rsidR="00867DF6">
        <w:rPr>
          <w:rFonts w:ascii="Times New Roman" w:hAnsi="Times New Roman"/>
          <w:sz w:val="24"/>
          <w:szCs w:val="24"/>
        </w:rPr>
        <w:t>s include</w:t>
      </w:r>
      <w:r w:rsidRPr="00F76FC5">
        <w:rPr>
          <w:rFonts w:ascii="Times New Roman" w:hAnsi="Times New Roman"/>
          <w:sz w:val="24"/>
          <w:szCs w:val="24"/>
        </w:rPr>
        <w:t xml:space="preserve">: </w:t>
      </w:r>
    </w:p>
    <w:p w14:paraId="109B8A27" w14:textId="77777777" w:rsidR="002B5509" w:rsidRPr="00F76FC5" w:rsidRDefault="002B5509" w:rsidP="00A2211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6641AE9D" w14:textId="77777777" w:rsidR="002B5509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Boric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No.10043-35-3) </w:t>
      </w:r>
    </w:p>
    <w:p w14:paraId="3BBFBA51" w14:textId="77777777" w:rsidR="002B5509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Chromic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No.1333-82-0) </w:t>
      </w:r>
    </w:p>
    <w:p w14:paraId="13C36CCC" w14:textId="23ECB77A" w:rsidR="002B5509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Hydrochloric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EA39A0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No.7647-01-0) </w:t>
      </w:r>
    </w:p>
    <w:p w14:paraId="50363134" w14:textId="77777777" w:rsidR="002B5509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Hydrofluoric acid (CAS No. 7664-39-3) </w:t>
      </w:r>
    </w:p>
    <w:p w14:paraId="04D5201A" w14:textId="35310B9E" w:rsidR="002B5509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Nitric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No.</w:t>
      </w:r>
      <w:r w:rsidR="00867DF6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7697-37-2) </w:t>
      </w:r>
    </w:p>
    <w:p w14:paraId="335A8DC8" w14:textId="780E8608" w:rsidR="00867DF6" w:rsidRPr="00F76FC5" w:rsidRDefault="00867DF6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Perchloric acid (CAS No. 7601-90-3)</w:t>
      </w:r>
    </w:p>
    <w:p w14:paraId="3E51CBF0" w14:textId="77777777" w:rsidR="003D1356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Phosphoric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No.7664-38-2) </w:t>
      </w:r>
    </w:p>
    <w:p w14:paraId="4234D776" w14:textId="630997D1" w:rsidR="00C4211F" w:rsidRPr="00F76FC5" w:rsidRDefault="00C4211F" w:rsidP="00F272AA">
      <w:pPr>
        <w:pStyle w:val="NormalWeb"/>
        <w:numPr>
          <w:ilvl w:val="0"/>
          <w:numId w:val="2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Sulfuric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acid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(CAS</w:t>
      </w:r>
      <w:r w:rsidR="008420FE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No.7664-93-9) </w:t>
      </w:r>
    </w:p>
    <w:p w14:paraId="38652FFA" w14:textId="77777777" w:rsidR="00322947" w:rsidRPr="00F76FC5" w:rsidRDefault="00322947" w:rsidP="00322947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1CEE5400" w14:textId="31263112" w:rsidR="00322947" w:rsidRPr="00F76FC5" w:rsidRDefault="00322947" w:rsidP="00867DF6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Mineral acids are commonly found in research laboratories and their corrosive </w:t>
      </w:r>
      <w:r w:rsidR="0075522A" w:rsidRPr="00F76FC5">
        <w:rPr>
          <w:rFonts w:ascii="Times New Roman" w:hAnsi="Times New Roman"/>
          <w:sz w:val="24"/>
          <w:szCs w:val="24"/>
        </w:rPr>
        <w:t>nature makes</w:t>
      </w:r>
      <w:r w:rsidRPr="00F76FC5">
        <w:rPr>
          <w:rFonts w:ascii="Times New Roman" w:hAnsi="Times New Roman"/>
          <w:sz w:val="24"/>
          <w:szCs w:val="24"/>
        </w:rPr>
        <w:t xml:space="preserve"> th</w:t>
      </w:r>
      <w:r w:rsidR="00867DF6">
        <w:rPr>
          <w:rFonts w:ascii="Times New Roman" w:hAnsi="Times New Roman"/>
          <w:sz w:val="24"/>
          <w:szCs w:val="24"/>
        </w:rPr>
        <w:t>em a significant safety risk.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867DF6">
        <w:rPr>
          <w:rFonts w:ascii="Times New Roman" w:hAnsi="Times New Roman"/>
          <w:sz w:val="24"/>
          <w:szCs w:val="24"/>
        </w:rPr>
        <w:t xml:space="preserve">Since they are important reagents in the research laboratory and often do not have substitutes, </w:t>
      </w:r>
      <w:r w:rsidR="0075522A" w:rsidRPr="00F76FC5">
        <w:rPr>
          <w:rFonts w:ascii="Times New Roman" w:hAnsi="Times New Roman"/>
          <w:sz w:val="24"/>
          <w:szCs w:val="24"/>
        </w:rPr>
        <w:t xml:space="preserve">it is important that </w:t>
      </w:r>
      <w:r w:rsidRPr="00F76FC5">
        <w:rPr>
          <w:rFonts w:ascii="Times New Roman" w:hAnsi="Times New Roman"/>
          <w:sz w:val="24"/>
          <w:szCs w:val="24"/>
        </w:rPr>
        <w:t xml:space="preserve">they </w:t>
      </w:r>
      <w:r w:rsidR="00867DF6">
        <w:rPr>
          <w:rFonts w:ascii="Times New Roman" w:hAnsi="Times New Roman"/>
          <w:sz w:val="24"/>
          <w:szCs w:val="24"/>
        </w:rPr>
        <w:t>are</w:t>
      </w:r>
      <w:r w:rsidRPr="00F76FC5">
        <w:rPr>
          <w:rFonts w:ascii="Times New Roman" w:hAnsi="Times New Roman"/>
          <w:sz w:val="24"/>
          <w:szCs w:val="24"/>
        </w:rPr>
        <w:t xml:space="preserve"> handled properly </w:t>
      </w:r>
      <w:r w:rsidR="006A4182">
        <w:rPr>
          <w:rFonts w:ascii="Times New Roman" w:hAnsi="Times New Roman"/>
          <w:sz w:val="24"/>
          <w:szCs w:val="24"/>
        </w:rPr>
        <w:t xml:space="preserve">and </w:t>
      </w:r>
      <w:r w:rsidRPr="00F76FC5">
        <w:rPr>
          <w:rFonts w:ascii="Times New Roman" w:hAnsi="Times New Roman"/>
          <w:sz w:val="24"/>
          <w:szCs w:val="24"/>
        </w:rPr>
        <w:t>with care.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Some acids are even shock sensitive and under certain condition may cause explosions</w:t>
      </w:r>
      <w:r w:rsidR="00867DF6">
        <w:rPr>
          <w:rFonts w:ascii="Times New Roman" w:hAnsi="Times New Roman"/>
          <w:sz w:val="24"/>
          <w:szCs w:val="24"/>
        </w:rPr>
        <w:t xml:space="preserve"> (</w:t>
      </w:r>
      <w:r w:rsidR="00867DF6" w:rsidRPr="006158CC">
        <w:rPr>
          <w:rFonts w:ascii="Times New Roman" w:hAnsi="Times New Roman"/>
          <w:i/>
          <w:sz w:val="24"/>
          <w:szCs w:val="24"/>
        </w:rPr>
        <w:t>i.e.</w:t>
      </w:r>
      <w:r w:rsidR="00867DF6">
        <w:rPr>
          <w:rFonts w:ascii="Times New Roman" w:hAnsi="Times New Roman"/>
          <w:sz w:val="24"/>
          <w:szCs w:val="24"/>
        </w:rPr>
        <w:t>, salts of perchloric acid)</w:t>
      </w:r>
      <w:r w:rsidR="0075522A" w:rsidRPr="00F76FC5">
        <w:rPr>
          <w:rFonts w:ascii="Times New Roman" w:hAnsi="Times New Roman"/>
          <w:sz w:val="24"/>
          <w:szCs w:val="24"/>
        </w:rPr>
        <w:t>.</w:t>
      </w:r>
    </w:p>
    <w:p w14:paraId="623C8767" w14:textId="77777777" w:rsidR="00A34406" w:rsidRPr="00F76FC5" w:rsidRDefault="00A34406" w:rsidP="00867DF6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B509502" w14:textId="77777777" w:rsidR="006A4182" w:rsidRDefault="00E91391" w:rsidP="00AB77AA">
      <w:pPr>
        <w:pStyle w:val="NormalWeb"/>
        <w:spacing w:before="0" w:beforeAutospacing="0" w:after="0" w:afterAutospacing="0"/>
        <w:jc w:val="both"/>
        <w:rPr>
          <w:ins w:id="2" w:author="Taslima A Zaman" w:date="2016-09-28T13:16:00Z"/>
          <w:rFonts w:ascii="Times New Roman" w:hAnsi="Times New Roman"/>
          <w:sz w:val="24"/>
          <w:szCs w:val="24"/>
        </w:rPr>
      </w:pPr>
      <w:commentRangeStart w:id="3"/>
      <w:r w:rsidRPr="00F76FC5">
        <w:rPr>
          <w:rFonts w:ascii="Times New Roman" w:hAnsi="Times New Roman"/>
          <w:b/>
          <w:sz w:val="24"/>
          <w:szCs w:val="24"/>
        </w:rPr>
        <w:t>Principles</w:t>
      </w:r>
      <w:commentRangeEnd w:id="3"/>
      <w:r w:rsidR="00C30C83">
        <w:rPr>
          <w:rStyle w:val="CommentReference"/>
          <w:rFonts w:asciiTheme="minorHAnsi" w:hAnsiTheme="minorHAnsi" w:cstheme="minorBidi"/>
        </w:rPr>
        <w:commentReference w:id="3"/>
      </w:r>
      <w:r w:rsidR="00CA7C6B" w:rsidRPr="00F76FC5">
        <w:rPr>
          <w:rFonts w:ascii="Times New Roman" w:hAnsi="Times New Roman"/>
          <w:sz w:val="24"/>
          <w:szCs w:val="24"/>
        </w:rPr>
        <w:t>:</w:t>
      </w:r>
    </w:p>
    <w:p w14:paraId="7104F9C3" w14:textId="19C2B2AB" w:rsidR="00B35FA7" w:rsidRDefault="00B35FA7" w:rsidP="00B35FA7">
      <w:pPr>
        <w:pStyle w:val="NormalWeb"/>
        <w:spacing w:before="0" w:beforeAutospacing="0" w:after="0" w:afterAutospacing="0"/>
        <w:jc w:val="both"/>
        <w:rPr>
          <w:ins w:id="4" w:author="Taslima A Zaman" w:date="2016-09-28T13:46:00Z"/>
          <w:rFonts w:ascii="Times New Roman" w:hAnsi="Times New Roman"/>
          <w:sz w:val="24"/>
          <w:szCs w:val="24"/>
        </w:rPr>
      </w:pPr>
      <w:ins w:id="5" w:author="Taslima A Zaman" w:date="2016-09-28T13:16:00Z">
        <w:r>
          <w:rPr>
            <w:rFonts w:ascii="Times New Roman" w:hAnsi="Times New Roman"/>
            <w:sz w:val="24"/>
            <w:szCs w:val="24"/>
          </w:rPr>
          <w:t>Mineral acids are corrosive in nature.</w:t>
        </w:r>
      </w:ins>
      <w:ins w:id="6" w:author="Rob Rioux" w:date="2016-10-18T06:59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7" w:author="Taslima A Zaman" w:date="2016-09-28T13:16:00Z">
        <w:r>
          <w:rPr>
            <w:rFonts w:ascii="Times New Roman" w:hAnsi="Times New Roman"/>
            <w:sz w:val="24"/>
            <w:szCs w:val="24"/>
          </w:rPr>
          <w:t xml:space="preserve"> </w:t>
        </w:r>
        <w:r w:rsidRPr="00F76FC5">
          <w:rPr>
            <w:rFonts w:ascii="Times New Roman" w:hAnsi="Times New Roman"/>
            <w:sz w:val="24"/>
            <w:szCs w:val="24"/>
          </w:rPr>
          <w:t xml:space="preserve">If </w:t>
        </w:r>
        <w:r>
          <w:rPr>
            <w:rFonts w:ascii="Times New Roman" w:hAnsi="Times New Roman"/>
            <w:sz w:val="24"/>
            <w:szCs w:val="24"/>
          </w:rPr>
          <w:t xml:space="preserve">acids are </w:t>
        </w:r>
        <w:r w:rsidRPr="00F76FC5">
          <w:rPr>
            <w:rFonts w:ascii="Times New Roman" w:hAnsi="Times New Roman"/>
            <w:sz w:val="24"/>
            <w:szCs w:val="24"/>
          </w:rPr>
          <w:t>inhaled</w:t>
        </w:r>
        <w:r>
          <w:rPr>
            <w:rFonts w:ascii="Times New Roman" w:hAnsi="Times New Roman"/>
            <w:sz w:val="24"/>
            <w:szCs w:val="24"/>
          </w:rPr>
          <w:t>,</w:t>
        </w:r>
        <w:r w:rsidRPr="00F76FC5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>they can be</w:t>
        </w:r>
        <w:r w:rsidRPr="00F76FC5">
          <w:rPr>
            <w:rFonts w:ascii="Times New Roman" w:hAnsi="Times New Roman"/>
            <w:sz w:val="24"/>
            <w:szCs w:val="24"/>
          </w:rPr>
          <w:t xml:space="preserve"> destructive</w:t>
        </w:r>
        <w:r>
          <w:rPr>
            <w:rFonts w:ascii="Times New Roman" w:hAnsi="Times New Roman"/>
            <w:sz w:val="24"/>
            <w:szCs w:val="24"/>
          </w:rPr>
          <w:t xml:space="preserve"> to mucous membrane tissues and the </w:t>
        </w:r>
        <w:r w:rsidRPr="00F76FC5">
          <w:rPr>
            <w:rFonts w:ascii="Times New Roman" w:hAnsi="Times New Roman"/>
            <w:sz w:val="24"/>
            <w:szCs w:val="24"/>
          </w:rPr>
          <w:t>upper respiratory tract</w:t>
        </w:r>
        <w:r>
          <w:rPr>
            <w:rFonts w:ascii="Times New Roman" w:hAnsi="Times New Roman"/>
            <w:sz w:val="24"/>
            <w:szCs w:val="24"/>
          </w:rPr>
          <w:t>,</w:t>
        </w:r>
        <w:r w:rsidRPr="00F76FC5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 xml:space="preserve">cause </w:t>
        </w:r>
        <w:r w:rsidRPr="00F76FC5">
          <w:rPr>
            <w:rFonts w:ascii="Times New Roman" w:hAnsi="Times New Roman"/>
            <w:sz w:val="24"/>
            <w:szCs w:val="24"/>
          </w:rPr>
          <w:t>burning of the throat and nose, coughing, wheezing, shortness of breath</w:t>
        </w:r>
        <w:r>
          <w:rPr>
            <w:rFonts w:ascii="Times New Roman" w:hAnsi="Times New Roman"/>
            <w:sz w:val="24"/>
            <w:szCs w:val="24"/>
          </w:rPr>
          <w:t>,</w:t>
        </w:r>
        <w:r w:rsidRPr="00F76FC5">
          <w:rPr>
            <w:rFonts w:ascii="Times New Roman" w:hAnsi="Times New Roman"/>
            <w:sz w:val="24"/>
            <w:szCs w:val="24"/>
          </w:rPr>
          <w:t xml:space="preserve"> and pulmonary edema</w:t>
        </w:r>
        <w:r>
          <w:rPr>
            <w:rFonts w:ascii="Times New Roman" w:hAnsi="Times New Roman"/>
            <w:sz w:val="24"/>
            <w:szCs w:val="24"/>
          </w:rPr>
          <w:t xml:space="preserve"> (water retention)</w:t>
        </w:r>
        <w:r w:rsidRPr="00F76FC5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8" w:author="Rob Rioux" w:date="2016-10-18T07:00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9" w:author="Taslima A Zaman" w:date="2016-09-28T13:16:00Z">
        <w:r w:rsidRPr="00F76FC5">
          <w:rPr>
            <w:rFonts w:ascii="Times New Roman" w:hAnsi="Times New Roman"/>
            <w:sz w:val="24"/>
            <w:szCs w:val="24"/>
          </w:rPr>
          <w:t>Skin contact causes burns and eye contact may even cause blindness.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F76FC5">
          <w:rPr>
            <w:rFonts w:ascii="Times New Roman" w:hAnsi="Times New Roman"/>
            <w:sz w:val="24"/>
            <w:szCs w:val="24"/>
          </w:rPr>
          <w:t>Ingestion may cause permanent damage to the digestive tract.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10" w:author="Rob Rioux" w:date="2016-10-18T07:00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11" w:author="Taslima A Zaman" w:date="2016-09-28T13:16:00Z">
        <w:r w:rsidRPr="00F76FC5">
          <w:rPr>
            <w:rFonts w:ascii="Times New Roman" w:hAnsi="Times New Roman"/>
            <w:sz w:val="24"/>
            <w:szCs w:val="24"/>
          </w:rPr>
          <w:t>Contact with skin, eyes, respiratory tract</w:t>
        </w:r>
        <w:r>
          <w:rPr>
            <w:rFonts w:ascii="Times New Roman" w:hAnsi="Times New Roman"/>
            <w:sz w:val="24"/>
            <w:szCs w:val="24"/>
          </w:rPr>
          <w:t>,</w:t>
        </w:r>
        <w:r w:rsidRPr="00F76FC5">
          <w:rPr>
            <w:rFonts w:ascii="Times New Roman" w:hAnsi="Times New Roman"/>
            <w:sz w:val="24"/>
            <w:szCs w:val="24"/>
          </w:rPr>
          <w:t xml:space="preserve"> and digestive tract causes burns and irritation</w:t>
        </w:r>
        <w:r>
          <w:rPr>
            <w:rFonts w:ascii="Times New Roman" w:hAnsi="Times New Roman"/>
            <w:sz w:val="24"/>
            <w:szCs w:val="24"/>
          </w:rPr>
          <w:t>.</w:t>
        </w:r>
      </w:ins>
    </w:p>
    <w:p w14:paraId="10CD7CA7" w14:textId="77777777" w:rsidR="00AD7F4A" w:rsidRDefault="00AD7F4A" w:rsidP="00B35FA7">
      <w:pPr>
        <w:pStyle w:val="NormalWeb"/>
        <w:spacing w:before="0" w:beforeAutospacing="0" w:after="0" w:afterAutospacing="0"/>
        <w:jc w:val="both"/>
        <w:rPr>
          <w:ins w:id="12" w:author="Taslima A Zaman" w:date="2016-09-28T13:46:00Z"/>
          <w:rFonts w:ascii="Times New Roman" w:hAnsi="Times New Roman"/>
          <w:sz w:val="24"/>
          <w:szCs w:val="24"/>
        </w:rPr>
      </w:pPr>
    </w:p>
    <w:p w14:paraId="3633DB59" w14:textId="20B8A108" w:rsidR="00AD7F4A" w:rsidRDefault="00AD7F4A" w:rsidP="00B35FA7">
      <w:pPr>
        <w:pStyle w:val="NormalWeb"/>
        <w:spacing w:before="0" w:beforeAutospacing="0" w:after="0" w:afterAutospacing="0"/>
        <w:jc w:val="both"/>
        <w:rPr>
          <w:ins w:id="13" w:author="Taslima A Zaman" w:date="2016-09-28T13:16:00Z"/>
          <w:rFonts w:ascii="Times New Roman" w:hAnsi="Times New Roman"/>
          <w:sz w:val="24"/>
          <w:szCs w:val="24"/>
        </w:rPr>
      </w:pPr>
      <w:ins w:id="14" w:author="Taslima A Zaman" w:date="2016-09-28T13:46:00Z">
        <w:r w:rsidRPr="00F76FC5">
          <w:rPr>
            <w:rFonts w:ascii="Times New Roman" w:hAnsi="Times New Roman"/>
            <w:sz w:val="24"/>
            <w:szCs w:val="24"/>
          </w:rPr>
          <w:t xml:space="preserve">When diluting acids, add the acid to water slowly and in small amounts to avoid large amounts of heat </w:t>
        </w:r>
      </w:ins>
      <w:ins w:id="15" w:author="Rob Rioux" w:date="2016-10-18T07:01:00Z">
        <w:r w:rsidR="005A6D0D">
          <w:rPr>
            <w:rFonts w:ascii="Times New Roman" w:hAnsi="Times New Roman"/>
            <w:sz w:val="24"/>
            <w:szCs w:val="24"/>
          </w:rPr>
          <w:t>release during mixing</w:t>
        </w:r>
      </w:ins>
      <w:ins w:id="16" w:author="Taslima A Zaman" w:date="2016-09-28T13:46:00Z">
        <w:del w:id="17" w:author="Rob Rioux" w:date="2016-10-18T07:01:00Z">
          <w:r w:rsidRPr="00F76FC5" w:rsidDel="005A6D0D">
            <w:rPr>
              <w:rFonts w:ascii="Times New Roman" w:hAnsi="Times New Roman"/>
              <w:sz w:val="24"/>
              <w:szCs w:val="24"/>
            </w:rPr>
            <w:delText>being released</w:delText>
          </w:r>
        </w:del>
        <w:r w:rsidRPr="00F76FC5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18" w:author="Rob Rioux" w:date="2016-10-18T07:00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19" w:author="Taslima A Zaman" w:date="2016-09-28T13:46:00Z">
        <w:r w:rsidRPr="00F76FC5">
          <w:rPr>
            <w:rFonts w:ascii="Times New Roman" w:hAnsi="Times New Roman"/>
            <w:sz w:val="24"/>
            <w:szCs w:val="24"/>
          </w:rPr>
          <w:t>Never use hot water or add water to acid.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20" w:author="Rob Rioux" w:date="2016-10-18T07:01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21" w:author="Taslima A Zaman" w:date="2016-09-28T13:46:00Z">
        <w:r w:rsidRPr="00F76FC5">
          <w:rPr>
            <w:rFonts w:ascii="Times New Roman" w:hAnsi="Times New Roman"/>
            <w:sz w:val="24"/>
            <w:szCs w:val="24"/>
          </w:rPr>
          <w:t>Large amounts of heat may be released</w:t>
        </w:r>
        <w:r>
          <w:rPr>
            <w:rFonts w:ascii="Times New Roman" w:hAnsi="Times New Roman"/>
            <w:sz w:val="24"/>
            <w:szCs w:val="24"/>
          </w:rPr>
          <w:t>,</w:t>
        </w:r>
        <w:r w:rsidRPr="00F76FC5">
          <w:rPr>
            <w:rFonts w:ascii="Times New Roman" w:hAnsi="Times New Roman"/>
            <w:sz w:val="24"/>
            <w:szCs w:val="24"/>
          </w:rPr>
          <w:t xml:space="preserve"> causing the solution to boil vigorously and splash acid out of the container. </w:t>
        </w:r>
      </w:ins>
      <w:ins w:id="22" w:author="Rob Rioux" w:date="2016-10-18T07:01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23" w:author="Taslima A Zaman" w:date="2016-09-28T13:46:00Z">
        <w:r>
          <w:rPr>
            <w:rFonts w:ascii="Times New Roman" w:hAnsi="Times New Roman"/>
            <w:sz w:val="24"/>
            <w:szCs w:val="24"/>
          </w:rPr>
          <w:t xml:space="preserve">Wear appropriate PPE when mixing or diluting an acid. </w:t>
        </w:r>
      </w:ins>
    </w:p>
    <w:p w14:paraId="62037046" w14:textId="77777777" w:rsidR="00B35FA7" w:rsidRDefault="00B35FA7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C221DD1" w14:textId="65EEFCC3" w:rsidR="00B35FA7" w:rsidRDefault="002B5509" w:rsidP="00B35FA7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ins w:id="24" w:author="Taslima A Zaman" w:date="2016-09-28T13:15:00Z"/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This document provides a general guideline for the use and handling of mineral acids by hazard class only</w:t>
      </w:r>
      <w:ins w:id="25" w:author="Taslima A Zaman" w:date="2016-09-28T12:52:00Z">
        <w:r w:rsidR="006158CC">
          <w:rPr>
            <w:rFonts w:ascii="Times New Roman" w:hAnsi="Times New Roman"/>
            <w:sz w:val="24"/>
            <w:szCs w:val="24"/>
          </w:rPr>
          <w:t xml:space="preserve"> and </w:t>
        </w:r>
        <w:r w:rsidR="006158CC" w:rsidRPr="006158CC">
          <w:rPr>
            <w:rFonts w:ascii="Times New Roman" w:hAnsi="Times New Roman"/>
            <w:sz w:val="24"/>
            <w:szCs w:val="24"/>
          </w:rPr>
          <w:t xml:space="preserve">does not apply to the safe handling of hydrofluoric acid </w:t>
        </w:r>
        <w:r w:rsidR="006158CC">
          <w:rPr>
            <w:rFonts w:ascii="Times New Roman" w:hAnsi="Times New Roman"/>
            <w:sz w:val="24"/>
            <w:szCs w:val="24"/>
          </w:rPr>
          <w:t>where</w:t>
        </w:r>
        <w:r w:rsidR="006158CC" w:rsidRPr="006158CC">
          <w:rPr>
            <w:rFonts w:ascii="Times New Roman" w:hAnsi="Times New Roman"/>
            <w:sz w:val="24"/>
            <w:szCs w:val="24"/>
          </w:rPr>
          <w:t xml:space="preserve"> special directions approved by the principal investigator must be followed</w:t>
        </w:r>
      </w:ins>
      <w:r w:rsidRPr="00F76FC5">
        <w:rPr>
          <w:rFonts w:ascii="Times New Roman" w:hAnsi="Times New Roman"/>
          <w:sz w:val="24"/>
          <w:szCs w:val="24"/>
        </w:rPr>
        <w:t>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ins w:id="26" w:author="Rob Rioux" w:date="2016-10-18T07:01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27" w:author="Taslima A Zaman" w:date="2016-09-28T13:07:00Z">
        <w:r w:rsidR="00647AD6">
          <w:rPr>
            <w:rFonts w:ascii="Times New Roman" w:hAnsi="Times New Roman"/>
            <w:sz w:val="24"/>
            <w:szCs w:val="24"/>
          </w:rPr>
          <w:t>Extra care must be taken when handling and using h</w:t>
        </w:r>
      </w:ins>
      <w:ins w:id="28" w:author="Taslima A Zaman" w:date="2016-09-28T12:57:00Z">
        <w:r w:rsidR="006158CC" w:rsidRPr="00F76FC5">
          <w:rPr>
            <w:rFonts w:ascii="Times New Roman" w:hAnsi="Times New Roman"/>
            <w:sz w:val="24"/>
            <w:szCs w:val="24"/>
          </w:rPr>
          <w:t xml:space="preserve">ydrofluoric acid </w:t>
        </w:r>
      </w:ins>
      <w:ins w:id="29" w:author="Taslima A Zaman" w:date="2016-09-28T13:07:00Z">
        <w:r w:rsidR="00647AD6">
          <w:rPr>
            <w:rFonts w:ascii="Times New Roman" w:hAnsi="Times New Roman"/>
            <w:sz w:val="24"/>
            <w:szCs w:val="24"/>
          </w:rPr>
          <w:t>because</w:t>
        </w:r>
      </w:ins>
      <w:ins w:id="30" w:author="Taslima A Zaman" w:date="2016-09-28T13:08:00Z">
        <w:r w:rsidR="00647AD6">
          <w:rPr>
            <w:rFonts w:ascii="Times New Roman" w:hAnsi="Times New Roman"/>
            <w:sz w:val="24"/>
            <w:szCs w:val="24"/>
          </w:rPr>
          <w:t xml:space="preserve"> 1) it dissolves most materials including glass and ceramics so </w:t>
        </w:r>
      </w:ins>
      <w:ins w:id="31" w:author="Taslima A Zaman" w:date="2016-09-28T13:10:00Z">
        <w:r w:rsidR="00647AD6">
          <w:rPr>
            <w:rFonts w:ascii="Times New Roman" w:hAnsi="Times New Roman"/>
            <w:sz w:val="24"/>
            <w:szCs w:val="24"/>
          </w:rPr>
          <w:t xml:space="preserve">it </w:t>
        </w:r>
      </w:ins>
      <w:ins w:id="32" w:author="Taslima A Zaman" w:date="2016-09-28T13:09:00Z">
        <w:r w:rsidR="00647AD6">
          <w:rPr>
            <w:rFonts w:ascii="Times New Roman" w:hAnsi="Times New Roman"/>
            <w:sz w:val="24"/>
            <w:szCs w:val="24"/>
          </w:rPr>
          <w:t xml:space="preserve">should be stored using polyethylene and 2) </w:t>
        </w:r>
        <w:del w:id="33" w:author="Rob Rioux" w:date="2016-10-18T07:01:00Z">
          <w:r w:rsidR="00647AD6" w:rsidDel="005A6D0D">
            <w:rPr>
              <w:rFonts w:ascii="Times New Roman" w:hAnsi="Times New Roman"/>
              <w:sz w:val="24"/>
              <w:szCs w:val="24"/>
            </w:rPr>
            <w:delText>it</w:delText>
          </w:r>
        </w:del>
      </w:ins>
      <w:ins w:id="34" w:author="Taslima A Zaman" w:date="2016-09-28T13:07:00Z">
        <w:del w:id="35" w:author="Rob Rioux" w:date="2016-10-18T07:01:00Z">
          <w:r w:rsidR="00647AD6" w:rsidDel="005A6D0D">
            <w:rPr>
              <w:rFonts w:ascii="Times New Roman" w:hAnsi="Times New Roman"/>
              <w:sz w:val="24"/>
              <w:szCs w:val="24"/>
            </w:rPr>
            <w:delText xml:space="preserve"> </w:delText>
          </w:r>
        </w:del>
      </w:ins>
      <w:ins w:id="36" w:author="Taslima A Zaman" w:date="2016-09-28T12:57:00Z">
        <w:del w:id="37" w:author="Rob Rioux" w:date="2016-10-18T07:01:00Z">
          <w:r w:rsidR="006158CC" w:rsidRPr="00F76FC5" w:rsidDel="005A6D0D">
            <w:rPr>
              <w:rFonts w:ascii="Times New Roman" w:hAnsi="Times New Roman"/>
              <w:sz w:val="24"/>
              <w:szCs w:val="24"/>
            </w:rPr>
            <w:delText>is very</w:delText>
          </w:r>
        </w:del>
      </w:ins>
      <w:ins w:id="38" w:author="Rob Rioux" w:date="2016-10-18T07:01:00Z">
        <w:r w:rsidR="005A6D0D">
          <w:rPr>
            <w:rFonts w:ascii="Times New Roman" w:hAnsi="Times New Roman"/>
            <w:sz w:val="24"/>
            <w:szCs w:val="24"/>
          </w:rPr>
          <w:t>highly</w:t>
        </w:r>
      </w:ins>
      <w:ins w:id="39" w:author="Taslima A Zaman" w:date="2016-09-28T12:57:00Z">
        <w:r w:rsidR="006158CC" w:rsidRPr="00F76FC5">
          <w:rPr>
            <w:rFonts w:ascii="Times New Roman" w:hAnsi="Times New Roman"/>
            <w:sz w:val="24"/>
            <w:szCs w:val="24"/>
          </w:rPr>
          <w:t xml:space="preserve"> toxic causing severe burns</w:t>
        </w:r>
      </w:ins>
      <w:ins w:id="40" w:author="Taslima A Zaman" w:date="2016-09-28T13:09:00Z">
        <w:r w:rsidR="00647AD6">
          <w:rPr>
            <w:rFonts w:ascii="Times New Roman" w:hAnsi="Times New Roman"/>
            <w:sz w:val="24"/>
            <w:szCs w:val="24"/>
          </w:rPr>
          <w:t>, where</w:t>
        </w:r>
      </w:ins>
      <w:ins w:id="41" w:author="Taslima A Zaman" w:date="2016-09-28T12:57:00Z">
        <w:r w:rsidR="006158CC">
          <w:rPr>
            <w:rFonts w:ascii="Times New Roman" w:hAnsi="Times New Roman"/>
            <w:sz w:val="24"/>
            <w:szCs w:val="24"/>
          </w:rPr>
          <w:t xml:space="preserve"> </w:t>
        </w:r>
      </w:ins>
      <w:ins w:id="42" w:author="Taslima A Zaman" w:date="2016-09-28T13:09:00Z">
        <w:r w:rsidR="00647AD6">
          <w:rPr>
            <w:rFonts w:ascii="Times New Roman" w:hAnsi="Times New Roman"/>
            <w:sz w:val="24"/>
            <w:szCs w:val="24"/>
          </w:rPr>
          <w:t>p</w:t>
        </w:r>
      </w:ins>
      <w:ins w:id="43" w:author="Taslima A Zaman" w:date="2016-09-28T12:57:00Z">
        <w:r w:rsidR="006158CC" w:rsidRPr="00F76FC5">
          <w:rPr>
            <w:rFonts w:ascii="Times New Roman" w:hAnsi="Times New Roman"/>
            <w:sz w:val="24"/>
            <w:szCs w:val="24"/>
          </w:rPr>
          <w:t>ainful or visible sy</w:t>
        </w:r>
        <w:r w:rsidR="005F3461">
          <w:rPr>
            <w:rFonts w:ascii="Times New Roman" w:hAnsi="Times New Roman"/>
            <w:sz w:val="24"/>
            <w:szCs w:val="24"/>
          </w:rPr>
          <w:t>mptoms may be delayed by 8 h</w:t>
        </w:r>
        <w:r w:rsidR="006158CC" w:rsidRPr="00F76FC5">
          <w:rPr>
            <w:rFonts w:ascii="Times New Roman" w:hAnsi="Times New Roman"/>
            <w:sz w:val="24"/>
            <w:szCs w:val="24"/>
          </w:rPr>
          <w:t xml:space="preserve"> or longer. </w:t>
        </w:r>
      </w:ins>
    </w:p>
    <w:p w14:paraId="43DED489" w14:textId="77777777" w:rsidR="00B35FA7" w:rsidRDefault="00B35FA7" w:rsidP="00AB77AA">
      <w:pPr>
        <w:pStyle w:val="NormalWeb"/>
        <w:spacing w:before="0" w:beforeAutospacing="0" w:after="0" w:afterAutospacing="0"/>
        <w:jc w:val="both"/>
        <w:rPr>
          <w:ins w:id="44" w:author="Taslima A Zaman" w:date="2016-09-28T13:11:00Z"/>
          <w:rFonts w:ascii="Times New Roman" w:hAnsi="Times New Roman"/>
          <w:sz w:val="24"/>
          <w:szCs w:val="24"/>
        </w:rPr>
      </w:pPr>
    </w:p>
    <w:p w14:paraId="750D95B9" w14:textId="37075126" w:rsidR="00B35FA7" w:rsidRDefault="00B35FA7" w:rsidP="00B35FA7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ins w:id="45" w:author="Taslima A Zaman" w:date="2016-09-28T14:43:00Z"/>
          <w:rFonts w:ascii="Times New Roman" w:hAnsi="Times New Roman"/>
          <w:sz w:val="24"/>
          <w:szCs w:val="24"/>
        </w:rPr>
      </w:pPr>
      <w:ins w:id="46" w:author="Taslima A Zaman" w:date="2016-09-28T13:16:00Z">
        <w:r w:rsidRPr="00F76FC5">
          <w:rPr>
            <w:rFonts w:ascii="Times New Roman" w:hAnsi="Times New Roman"/>
            <w:sz w:val="24"/>
            <w:szCs w:val="24"/>
          </w:rPr>
          <w:t xml:space="preserve">Nitric acid is a strong oxidizer that reacts with most metals </w:t>
        </w:r>
        <w:r>
          <w:rPr>
            <w:rFonts w:ascii="Times New Roman" w:hAnsi="Times New Roman"/>
            <w:sz w:val="24"/>
            <w:szCs w:val="24"/>
          </w:rPr>
          <w:t>evolving</w:t>
        </w:r>
        <w:r w:rsidRPr="00F76FC5">
          <w:rPr>
            <w:rFonts w:ascii="Times New Roman" w:hAnsi="Times New Roman"/>
            <w:sz w:val="24"/>
            <w:szCs w:val="24"/>
          </w:rPr>
          <w:t xml:space="preserve"> either hydrogen gas or nitrogen oxides depending on the concentration and the metal.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47" w:author="Rob Rioux" w:date="2016-10-18T07:02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48" w:author="Taslima A Zaman" w:date="2016-09-28T13:16:00Z">
        <w:r w:rsidRPr="00F76FC5">
          <w:rPr>
            <w:rFonts w:ascii="Times New Roman" w:hAnsi="Times New Roman"/>
            <w:sz w:val="24"/>
            <w:szCs w:val="24"/>
          </w:rPr>
          <w:t xml:space="preserve">It does not dissolve gold or </w:t>
        </w:r>
        <w:r w:rsidRPr="00F76FC5">
          <w:rPr>
            <w:rFonts w:ascii="Times New Roman" w:hAnsi="Times New Roman"/>
            <w:sz w:val="24"/>
            <w:szCs w:val="24"/>
          </w:rPr>
          <w:lastRenderedPageBreak/>
          <w:t xml:space="preserve">platinum. </w:t>
        </w:r>
      </w:ins>
      <w:ins w:id="49" w:author="Rob Rioux" w:date="2016-10-18T07:02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ins w:id="50" w:author="Taslima A Zaman" w:date="2016-09-28T13:16:00Z">
        <w:r w:rsidRPr="00F76FC5">
          <w:rPr>
            <w:rFonts w:ascii="Times New Roman" w:hAnsi="Times New Roman"/>
            <w:sz w:val="24"/>
            <w:szCs w:val="24"/>
          </w:rPr>
          <w:t>Sulfuric acid is water reactive and acid mists containing sulfuric acid can cause cancer.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F76FC5">
          <w:rPr>
            <w:rFonts w:ascii="Times New Roman" w:hAnsi="Times New Roman"/>
            <w:sz w:val="24"/>
            <w:szCs w:val="24"/>
          </w:rPr>
          <w:t xml:space="preserve">Concentrated sulfuric acid also reacts violently with many organic chemicals </w:t>
        </w:r>
        <w:r>
          <w:rPr>
            <w:rFonts w:ascii="Times New Roman" w:hAnsi="Times New Roman"/>
            <w:sz w:val="24"/>
            <w:szCs w:val="24"/>
          </w:rPr>
          <w:t>leading to</w:t>
        </w:r>
        <w:r w:rsidRPr="00F76FC5">
          <w:rPr>
            <w:rFonts w:ascii="Times New Roman" w:hAnsi="Times New Roman"/>
            <w:sz w:val="24"/>
            <w:szCs w:val="24"/>
          </w:rPr>
          <w:t xml:space="preserve"> gas evolution.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F76FC5">
          <w:rPr>
            <w:rFonts w:ascii="Times New Roman" w:hAnsi="Times New Roman"/>
            <w:sz w:val="24"/>
            <w:szCs w:val="24"/>
          </w:rPr>
          <w:t xml:space="preserve">Hydrochloric acid reacts with nitric acid to form </w:t>
        </w:r>
        <w:r>
          <w:rPr>
            <w:rFonts w:ascii="Times New Roman" w:hAnsi="Times New Roman"/>
            <w:sz w:val="24"/>
            <w:szCs w:val="24"/>
          </w:rPr>
          <w:t>a</w:t>
        </w:r>
        <w:r w:rsidRPr="00F76FC5">
          <w:rPr>
            <w:rFonts w:ascii="Times New Roman" w:hAnsi="Times New Roman"/>
            <w:sz w:val="24"/>
            <w:szCs w:val="24"/>
          </w:rPr>
          <w:t xml:space="preserve">qua </w:t>
        </w:r>
        <w:proofErr w:type="spellStart"/>
        <w:r>
          <w:rPr>
            <w:rFonts w:ascii="Times New Roman" w:hAnsi="Times New Roman"/>
            <w:sz w:val="24"/>
            <w:szCs w:val="24"/>
          </w:rPr>
          <w:t>r</w:t>
        </w:r>
        <w:r w:rsidRPr="00F76FC5">
          <w:rPr>
            <w:rFonts w:ascii="Times New Roman" w:hAnsi="Times New Roman"/>
            <w:sz w:val="24"/>
            <w:szCs w:val="24"/>
          </w:rPr>
          <w:t>egia</w:t>
        </w:r>
        <w:proofErr w:type="spellEnd"/>
        <w:r w:rsidRPr="00F76FC5">
          <w:rPr>
            <w:rFonts w:ascii="Times New Roman" w:hAnsi="Times New Roman"/>
            <w:sz w:val="24"/>
            <w:szCs w:val="24"/>
          </w:rPr>
          <w:t xml:space="preserve">, which causes brown fumes to evolve consisting of toxic nitrogen oxides. </w:t>
        </w:r>
      </w:ins>
    </w:p>
    <w:p w14:paraId="0A72B3E7" w14:textId="77777777" w:rsidR="00B826D9" w:rsidRDefault="00B826D9" w:rsidP="00B35FA7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ins w:id="51" w:author="Taslima A Zaman" w:date="2016-09-28T13:16:00Z"/>
          <w:rFonts w:ascii="Times New Roman" w:hAnsi="Times New Roman"/>
          <w:sz w:val="24"/>
          <w:szCs w:val="24"/>
        </w:rPr>
      </w:pPr>
    </w:p>
    <w:p w14:paraId="4723620B" w14:textId="0DF85554" w:rsidR="00A34406" w:rsidRPr="00F76FC5" w:rsidRDefault="00AB77AA" w:rsidP="00B35FA7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 w:rsidR="002B5509" w:rsidRPr="00F76FC5">
        <w:rPr>
          <w:rFonts w:ascii="Times New Roman" w:hAnsi="Times New Roman"/>
          <w:sz w:val="24"/>
          <w:szCs w:val="24"/>
        </w:rPr>
        <w:t xml:space="preserve"> some cases, multiple guidelines may </w:t>
      </w:r>
      <w:r w:rsidR="00FE23A8" w:rsidRPr="00F76FC5">
        <w:rPr>
          <w:rFonts w:ascii="Times New Roman" w:hAnsi="Times New Roman"/>
          <w:sz w:val="24"/>
          <w:szCs w:val="24"/>
        </w:rPr>
        <w:t>apply</w:t>
      </w:r>
      <w:r w:rsidR="002B5509" w:rsidRPr="00F76FC5">
        <w:rPr>
          <w:rFonts w:ascii="Times New Roman" w:hAnsi="Times New Roman"/>
          <w:sz w:val="24"/>
          <w:szCs w:val="24"/>
        </w:rPr>
        <w:t xml:space="preserve"> for the use of a chemical (</w:t>
      </w:r>
      <w:r w:rsidR="002B5509" w:rsidRPr="006158CC">
        <w:rPr>
          <w:rFonts w:ascii="Times New Roman" w:hAnsi="Times New Roman"/>
          <w:i/>
          <w:sz w:val="24"/>
          <w:szCs w:val="24"/>
        </w:rPr>
        <w:t>e.g.</w:t>
      </w:r>
      <w:r w:rsidR="002B5509" w:rsidRPr="00F76FC5">
        <w:rPr>
          <w:rFonts w:ascii="Times New Roman" w:hAnsi="Times New Roman"/>
          <w:sz w:val="24"/>
          <w:szCs w:val="24"/>
        </w:rPr>
        <w:t xml:space="preserve"> precautionary use of benzene as a flammable liquid and a carcinogen would apply).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436658" w:rsidRPr="00F76FC5">
        <w:rPr>
          <w:rFonts w:ascii="Times New Roman" w:hAnsi="Times New Roman"/>
          <w:sz w:val="24"/>
          <w:szCs w:val="24"/>
        </w:rPr>
        <w:t>Refer to the safety data sheet (SDS) for the specific mineral acid before using it.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2B5509" w:rsidRPr="00F76FC5">
        <w:rPr>
          <w:rFonts w:ascii="Times New Roman" w:hAnsi="Times New Roman"/>
          <w:sz w:val="24"/>
          <w:szCs w:val="24"/>
        </w:rPr>
        <w:t>If it is not possible to follow the guidelines mentioned in this document, the principal investigator must develop an alternative standard operating pro</w:t>
      </w:r>
      <w:r>
        <w:rPr>
          <w:rFonts w:ascii="Times New Roman" w:hAnsi="Times New Roman"/>
          <w:sz w:val="24"/>
          <w:szCs w:val="24"/>
        </w:rPr>
        <w:t xml:space="preserve">cedure that </w:t>
      </w:r>
      <w:r w:rsidR="002B5509" w:rsidRPr="00F76FC5">
        <w:rPr>
          <w:rFonts w:ascii="Times New Roman" w:hAnsi="Times New Roman"/>
          <w:sz w:val="24"/>
          <w:szCs w:val="24"/>
        </w:rPr>
        <w:t>provide</w:t>
      </w:r>
      <w:r>
        <w:rPr>
          <w:rFonts w:ascii="Times New Roman" w:hAnsi="Times New Roman"/>
          <w:sz w:val="24"/>
          <w:szCs w:val="24"/>
        </w:rPr>
        <w:t>s</w:t>
      </w:r>
      <w:r w:rsidR="002B5509" w:rsidRPr="00F76F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equivalent </w:t>
      </w:r>
      <w:r w:rsidR="002B5509" w:rsidRPr="00F76FC5">
        <w:rPr>
          <w:rFonts w:ascii="Times New Roman" w:hAnsi="Times New Roman"/>
          <w:sz w:val="24"/>
          <w:szCs w:val="24"/>
        </w:rPr>
        <w:t>level of safety</w:t>
      </w:r>
      <w:r>
        <w:rPr>
          <w:rFonts w:ascii="Times New Roman" w:hAnsi="Times New Roman"/>
          <w:sz w:val="24"/>
          <w:szCs w:val="24"/>
        </w:rPr>
        <w:t>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There may be cases when the level of safety </w:t>
      </w:r>
      <w:r w:rsidR="00A6762F"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z w:val="24"/>
          <w:szCs w:val="24"/>
        </w:rPr>
        <w:t xml:space="preserve">need to be even </w:t>
      </w:r>
      <w:r w:rsidR="002B5509" w:rsidRPr="00F76FC5">
        <w:rPr>
          <w:rFonts w:ascii="Times New Roman" w:hAnsi="Times New Roman"/>
          <w:sz w:val="24"/>
          <w:szCs w:val="24"/>
        </w:rPr>
        <w:t xml:space="preserve">more rigorous. </w:t>
      </w:r>
    </w:p>
    <w:p w14:paraId="59D21C4E" w14:textId="77777777" w:rsidR="002B5509" w:rsidRPr="00F76FC5" w:rsidRDefault="002B5509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37521DB" w14:textId="347E3660" w:rsidR="00A34406" w:rsidRPr="00F76FC5" w:rsidRDefault="00CA7C6B" w:rsidP="00A2211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b/>
          <w:sz w:val="24"/>
          <w:szCs w:val="24"/>
        </w:rPr>
        <w:t>Procedures</w:t>
      </w:r>
      <w:r w:rsidRPr="00F76FC5">
        <w:rPr>
          <w:rFonts w:ascii="Times New Roman" w:hAnsi="Times New Roman"/>
          <w:sz w:val="24"/>
          <w:szCs w:val="24"/>
        </w:rPr>
        <w:t xml:space="preserve">: </w:t>
      </w:r>
    </w:p>
    <w:p w14:paraId="542F4F49" w14:textId="407A3D10" w:rsidR="002B5509" w:rsidRPr="00F76FC5" w:rsidDel="00B35FA7" w:rsidRDefault="002B5509" w:rsidP="0034374D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rPr>
          <w:del w:id="52" w:author="Taslima A Zaman" w:date="2016-09-28T13:13:00Z"/>
          <w:rFonts w:ascii="Times New Roman" w:hAnsi="Times New Roman"/>
          <w:sz w:val="24"/>
          <w:szCs w:val="24"/>
        </w:rPr>
      </w:pPr>
      <w:commentRangeStart w:id="53"/>
      <w:del w:id="54" w:author="Taslima A Zaman" w:date="2016-09-28T13:13:00Z">
        <w:r w:rsidRPr="00F76FC5" w:rsidDel="00B35FA7">
          <w:rPr>
            <w:rFonts w:ascii="Times New Roman" w:hAnsi="Times New Roman"/>
            <w:sz w:val="24"/>
            <w:szCs w:val="24"/>
          </w:rPr>
          <w:delText>Potential Hazards</w:delText>
        </w:r>
        <w:commentRangeEnd w:id="53"/>
        <w:r w:rsidR="00C30C83" w:rsidDel="00B35FA7">
          <w:rPr>
            <w:rStyle w:val="CommentReference"/>
            <w:rFonts w:asciiTheme="minorHAnsi" w:hAnsiTheme="minorHAnsi" w:cstheme="minorBidi"/>
          </w:rPr>
          <w:commentReference w:id="53"/>
        </w:r>
      </w:del>
    </w:p>
    <w:p w14:paraId="0A73DC1D" w14:textId="1E8487C0" w:rsidR="001568E0" w:rsidRPr="00F76FC5" w:rsidDel="00B35FA7" w:rsidRDefault="0078511F" w:rsidP="0034374D">
      <w:pPr>
        <w:pStyle w:val="NormalWeb"/>
        <w:numPr>
          <w:ilvl w:val="0"/>
          <w:numId w:val="3"/>
        </w:numPr>
        <w:spacing w:before="0" w:beforeAutospacing="0" w:after="0" w:afterAutospacing="0"/>
        <w:ind w:left="0" w:hanging="540"/>
        <w:jc w:val="both"/>
        <w:rPr>
          <w:del w:id="55" w:author="Taslima A Zaman" w:date="2016-09-28T13:13:00Z"/>
          <w:rFonts w:ascii="Times New Roman" w:hAnsi="Times New Roman"/>
          <w:sz w:val="24"/>
          <w:szCs w:val="24"/>
        </w:rPr>
      </w:pPr>
      <w:del w:id="56" w:author="Taslima A Zaman" w:date="2016-09-28T13:13:00Z">
        <w:r w:rsidRPr="00F76FC5" w:rsidDel="00B35FA7">
          <w:rPr>
            <w:rFonts w:ascii="Times New Roman" w:hAnsi="Times New Roman"/>
            <w:sz w:val="24"/>
            <w:szCs w:val="24"/>
          </w:rPr>
          <w:delText>Corrosive</w:delText>
        </w:r>
        <w:r w:rsidR="003D1356" w:rsidRPr="00F76FC5" w:rsidDel="00B35FA7">
          <w:rPr>
            <w:rFonts w:ascii="Times New Roman" w:hAnsi="Times New Roman"/>
            <w:sz w:val="24"/>
            <w:szCs w:val="24"/>
          </w:rPr>
          <w:delText xml:space="preserve">: 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If </w:delText>
        </w:r>
        <w:r w:rsidR="00A6762F" w:rsidDel="00B35FA7">
          <w:rPr>
            <w:rFonts w:ascii="Times New Roman" w:hAnsi="Times New Roman"/>
            <w:sz w:val="24"/>
            <w:szCs w:val="24"/>
          </w:rPr>
          <w:delText xml:space="preserve">acids are 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>inhaled</w:delText>
        </w:r>
        <w:r w:rsidR="00A6762F" w:rsidDel="00B35FA7">
          <w:rPr>
            <w:rFonts w:ascii="Times New Roman" w:hAnsi="Times New Roman"/>
            <w:sz w:val="24"/>
            <w:szCs w:val="24"/>
          </w:rPr>
          <w:delText>,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A6762F" w:rsidDel="00B35FA7">
          <w:rPr>
            <w:rFonts w:ascii="Times New Roman" w:hAnsi="Times New Roman"/>
            <w:sz w:val="24"/>
            <w:szCs w:val="24"/>
          </w:rPr>
          <w:delText>they can be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 destructive</w:delText>
        </w:r>
        <w:r w:rsidR="00AB77AA" w:rsidDel="00B35FA7">
          <w:rPr>
            <w:rFonts w:ascii="Times New Roman" w:hAnsi="Times New Roman"/>
            <w:sz w:val="24"/>
            <w:szCs w:val="24"/>
          </w:rPr>
          <w:delText xml:space="preserve"> to mucous membrane tissues</w:delText>
        </w:r>
        <w:r w:rsidR="00A6762F" w:rsidDel="00B35FA7">
          <w:rPr>
            <w:rFonts w:ascii="Times New Roman" w:hAnsi="Times New Roman"/>
            <w:sz w:val="24"/>
            <w:szCs w:val="24"/>
          </w:rPr>
          <w:delText xml:space="preserve"> and</w:delText>
        </w:r>
        <w:r w:rsidR="00AB77AA" w:rsidDel="00B35FA7">
          <w:rPr>
            <w:rFonts w:ascii="Times New Roman" w:hAnsi="Times New Roman"/>
            <w:sz w:val="24"/>
            <w:szCs w:val="24"/>
          </w:rPr>
          <w:delText xml:space="preserve"> the 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upper </w:delText>
        </w:r>
        <w:r w:rsidR="001568E0" w:rsidRPr="00F76FC5" w:rsidDel="00B35FA7">
          <w:rPr>
            <w:rFonts w:ascii="Times New Roman" w:hAnsi="Times New Roman"/>
            <w:sz w:val="24"/>
            <w:szCs w:val="24"/>
          </w:rPr>
          <w:delText>respiratory tract</w:delText>
        </w:r>
        <w:r w:rsidR="00A6762F" w:rsidDel="00B35FA7">
          <w:rPr>
            <w:rFonts w:ascii="Times New Roman" w:hAnsi="Times New Roman"/>
            <w:sz w:val="24"/>
            <w:szCs w:val="24"/>
          </w:rPr>
          <w:delText>,</w:delText>
        </w:r>
        <w:r w:rsidR="001568E0" w:rsidRPr="00F76FC5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AB77AA" w:rsidDel="00B35FA7">
          <w:rPr>
            <w:rFonts w:ascii="Times New Roman" w:hAnsi="Times New Roman"/>
            <w:sz w:val="24"/>
            <w:szCs w:val="24"/>
          </w:rPr>
          <w:delText xml:space="preserve">cause </w:delText>
        </w:r>
        <w:r w:rsidR="001568E0" w:rsidRPr="00F76FC5" w:rsidDel="00B35FA7">
          <w:rPr>
            <w:rFonts w:ascii="Times New Roman" w:hAnsi="Times New Roman"/>
            <w:sz w:val="24"/>
            <w:szCs w:val="24"/>
          </w:rPr>
          <w:delText>burning of the throat and nose, coughing, wheezing, shortness of breath</w:delText>
        </w:r>
        <w:r w:rsidR="00A6762F" w:rsidDel="00B35FA7">
          <w:rPr>
            <w:rFonts w:ascii="Times New Roman" w:hAnsi="Times New Roman"/>
            <w:sz w:val="24"/>
            <w:szCs w:val="24"/>
          </w:rPr>
          <w:delText>,</w:delText>
        </w:r>
        <w:r w:rsidR="001568E0" w:rsidRPr="00F76FC5" w:rsidDel="00B35FA7">
          <w:rPr>
            <w:rFonts w:ascii="Times New Roman" w:hAnsi="Times New Roman"/>
            <w:sz w:val="24"/>
            <w:szCs w:val="24"/>
          </w:rPr>
          <w:delText xml:space="preserve"> and pulmonary edema</w:delText>
        </w:r>
        <w:r w:rsidR="00AB77AA" w:rsidDel="00B35FA7">
          <w:rPr>
            <w:rFonts w:ascii="Times New Roman" w:hAnsi="Times New Roman"/>
            <w:sz w:val="24"/>
            <w:szCs w:val="24"/>
          </w:rPr>
          <w:delText xml:space="preserve"> (water retention)</w:delText>
        </w:r>
        <w:r w:rsidR="001568E0" w:rsidRPr="00F76FC5" w:rsidDel="00B35FA7">
          <w:rPr>
            <w:rFonts w:ascii="Times New Roman" w:hAnsi="Times New Roman"/>
            <w:sz w:val="24"/>
            <w:szCs w:val="24"/>
          </w:rPr>
          <w:delText>.</w:delText>
        </w:r>
        <w:r w:rsidR="006A4182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>Skin contact causes burns and eye contact may even cause blindness.</w:delText>
        </w:r>
        <w:r w:rsidR="006A4182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>Ingestion may cause permanent damage to the digestive tract.</w:delText>
        </w:r>
      </w:del>
    </w:p>
    <w:p w14:paraId="7CEEC23A" w14:textId="10E71A2A" w:rsidR="00DC2F1D" w:rsidRPr="00F76FC5" w:rsidDel="00B35FA7" w:rsidRDefault="001568E0" w:rsidP="00AB77AA">
      <w:pPr>
        <w:pStyle w:val="NormalWeb"/>
        <w:numPr>
          <w:ilvl w:val="0"/>
          <w:numId w:val="3"/>
        </w:numPr>
        <w:spacing w:before="0" w:beforeAutospacing="0" w:after="0" w:afterAutospacing="0"/>
        <w:ind w:left="900" w:hanging="540"/>
        <w:jc w:val="both"/>
        <w:rPr>
          <w:del w:id="57" w:author="Taslima A Zaman" w:date="2016-09-28T13:13:00Z"/>
          <w:rFonts w:ascii="Times New Roman" w:hAnsi="Times New Roman"/>
          <w:sz w:val="24"/>
          <w:szCs w:val="24"/>
        </w:rPr>
      </w:pPr>
      <w:del w:id="58" w:author="Taslima A Zaman" w:date="2016-09-28T13:13:00Z">
        <w:r w:rsidRPr="00F76FC5" w:rsidDel="00B35FA7">
          <w:rPr>
            <w:rFonts w:ascii="Times New Roman" w:hAnsi="Times New Roman"/>
            <w:sz w:val="24"/>
            <w:szCs w:val="24"/>
          </w:rPr>
          <w:delText xml:space="preserve">Irritant: </w:delText>
        </w:r>
        <w:r w:rsidR="0078511F" w:rsidRPr="00F76FC5" w:rsidDel="00B35FA7">
          <w:rPr>
            <w:rFonts w:ascii="Times New Roman" w:hAnsi="Times New Roman"/>
            <w:sz w:val="24"/>
            <w:szCs w:val="24"/>
          </w:rPr>
          <w:delText>Contact with skin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>, eyes, respiratory tract</w:delText>
        </w:r>
        <w:r w:rsidR="00A6762F" w:rsidDel="00B35FA7">
          <w:rPr>
            <w:rFonts w:ascii="Times New Roman" w:hAnsi="Times New Roman"/>
            <w:sz w:val="24"/>
            <w:szCs w:val="24"/>
          </w:rPr>
          <w:delText>,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 and digestive tract</w:delText>
        </w:r>
        <w:r w:rsidR="0078511F" w:rsidRPr="00F76FC5" w:rsidDel="00B35FA7">
          <w:rPr>
            <w:rFonts w:ascii="Times New Roman" w:hAnsi="Times New Roman"/>
            <w:sz w:val="24"/>
            <w:szCs w:val="24"/>
          </w:rPr>
          <w:delText xml:space="preserve"> causes burns and irritation. </w:delText>
        </w:r>
      </w:del>
    </w:p>
    <w:p w14:paraId="461CC086" w14:textId="0AEE3F86" w:rsidR="00DC2F1D" w:rsidRPr="00F76FC5" w:rsidDel="00B35FA7" w:rsidRDefault="00DC2F1D" w:rsidP="00AB77AA">
      <w:pPr>
        <w:pStyle w:val="NormalWeb"/>
        <w:spacing w:before="0" w:beforeAutospacing="0" w:after="0" w:afterAutospacing="0"/>
        <w:jc w:val="both"/>
        <w:rPr>
          <w:del w:id="59" w:author="Taslima A Zaman" w:date="2016-09-28T13:17:00Z"/>
          <w:rFonts w:ascii="Times New Roman" w:hAnsi="Times New Roman"/>
          <w:sz w:val="24"/>
          <w:szCs w:val="24"/>
        </w:rPr>
      </w:pPr>
    </w:p>
    <w:p w14:paraId="01C390B3" w14:textId="7D725A31" w:rsidR="00DC2F1D" w:rsidRPr="00F76FC5" w:rsidDel="00B35FA7" w:rsidRDefault="0078511F" w:rsidP="00F272AA">
      <w:pPr>
        <w:pStyle w:val="NormalWeb"/>
        <w:numPr>
          <w:ilvl w:val="0"/>
          <w:numId w:val="3"/>
        </w:numPr>
        <w:spacing w:before="0" w:beforeAutospacing="0" w:after="0" w:afterAutospacing="0"/>
        <w:ind w:left="900" w:hanging="540"/>
        <w:rPr>
          <w:del w:id="60" w:author="Taslima A Zaman" w:date="2016-09-28T13:17:00Z"/>
          <w:rFonts w:ascii="Times New Roman" w:hAnsi="Times New Roman"/>
          <w:sz w:val="24"/>
          <w:szCs w:val="24"/>
        </w:rPr>
      </w:pPr>
      <w:del w:id="61" w:author="Taslima A Zaman" w:date="2016-09-28T13:17:00Z">
        <w:r w:rsidRPr="00F76FC5" w:rsidDel="00B35FA7">
          <w:rPr>
            <w:rFonts w:ascii="Times New Roman" w:hAnsi="Times New Roman"/>
            <w:sz w:val="24"/>
            <w:szCs w:val="24"/>
          </w:rPr>
          <w:delText>Additional Comments:</w:delText>
        </w:r>
        <w:r w:rsidR="00DC2F1D" w:rsidRPr="00F76FC5" w:rsidDel="00B35FA7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0C414D43" w14:textId="26FAFD0B" w:rsidR="00DC2F1D" w:rsidRPr="00F76FC5" w:rsidDel="00B35FA7" w:rsidRDefault="00DC2F1D" w:rsidP="00DC2F1D">
      <w:pPr>
        <w:pStyle w:val="NormalWeb"/>
        <w:spacing w:before="0" w:beforeAutospacing="0" w:after="0" w:afterAutospacing="0"/>
        <w:rPr>
          <w:del w:id="62" w:author="Taslima A Zaman" w:date="2016-09-28T13:17:00Z"/>
          <w:rFonts w:ascii="Times New Roman" w:hAnsi="Times New Roman"/>
          <w:sz w:val="24"/>
          <w:szCs w:val="24"/>
        </w:rPr>
      </w:pPr>
    </w:p>
    <w:p w14:paraId="722316F2" w14:textId="748672CA" w:rsidR="00991FD6" w:rsidRPr="00F76FC5" w:rsidDel="00B35FA7" w:rsidRDefault="0078511F" w:rsidP="00AB77AA">
      <w:pPr>
        <w:pStyle w:val="NormalWeb"/>
        <w:numPr>
          <w:ilvl w:val="0"/>
          <w:numId w:val="4"/>
        </w:numPr>
        <w:tabs>
          <w:tab w:val="left" w:pos="1620"/>
        </w:tabs>
        <w:spacing w:before="0" w:beforeAutospacing="0" w:after="0" w:afterAutospacing="0"/>
        <w:ind w:left="1620" w:hanging="720"/>
        <w:jc w:val="both"/>
        <w:rPr>
          <w:del w:id="63" w:author="Taslima A Zaman" w:date="2016-09-28T13:17:00Z"/>
          <w:rFonts w:ascii="Times New Roman" w:hAnsi="Times New Roman"/>
          <w:sz w:val="24"/>
          <w:szCs w:val="24"/>
        </w:rPr>
      </w:pPr>
      <w:del w:id="64" w:author="Taslima A Zaman" w:date="2016-09-28T13:17:00Z">
        <w:r w:rsidRPr="00F76FC5" w:rsidDel="00B35FA7">
          <w:rPr>
            <w:rFonts w:ascii="Times New Roman" w:hAnsi="Times New Roman"/>
            <w:sz w:val="24"/>
            <w:szCs w:val="24"/>
          </w:rPr>
          <w:delText>Nitric acid</w:delText>
        </w:r>
        <w:r w:rsidR="00991FD6" w:rsidRPr="00F76FC5" w:rsidDel="00B35FA7">
          <w:rPr>
            <w:rFonts w:ascii="Times New Roman" w:hAnsi="Times New Roman"/>
            <w:sz w:val="24"/>
            <w:szCs w:val="24"/>
          </w:rPr>
          <w:delText xml:space="preserve"> is a strong oxidizer that reacts with most metals </w:delText>
        </w:r>
        <w:r w:rsidR="00AB77AA" w:rsidDel="00B35FA7">
          <w:rPr>
            <w:rFonts w:ascii="Times New Roman" w:hAnsi="Times New Roman"/>
            <w:sz w:val="24"/>
            <w:szCs w:val="24"/>
          </w:rPr>
          <w:delText>evolving</w:delText>
        </w:r>
        <w:r w:rsidR="00991FD6" w:rsidRPr="00F76FC5" w:rsidDel="00B35FA7">
          <w:rPr>
            <w:rFonts w:ascii="Times New Roman" w:hAnsi="Times New Roman"/>
            <w:sz w:val="24"/>
            <w:szCs w:val="24"/>
          </w:rPr>
          <w:delText xml:space="preserve"> either hydrogen gas or nitrogen oxides depending on the concentration and the metal.</w:delText>
        </w:r>
        <w:r w:rsidR="006A4182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It does not dissolve gold or platinum. </w:delText>
        </w:r>
      </w:del>
    </w:p>
    <w:p w14:paraId="37E82C88" w14:textId="64EE9C07" w:rsidR="00991FD6" w:rsidRPr="00F76FC5" w:rsidDel="00B35FA7" w:rsidRDefault="00991FD6" w:rsidP="00AB77AA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del w:id="65" w:author="Taslima A Zaman" w:date="2016-09-28T13:17:00Z"/>
          <w:rFonts w:ascii="Times New Roman" w:hAnsi="Times New Roman"/>
          <w:sz w:val="24"/>
          <w:szCs w:val="24"/>
        </w:rPr>
      </w:pPr>
    </w:p>
    <w:p w14:paraId="5E721484" w14:textId="27A4E1D9" w:rsidR="00792A63" w:rsidRPr="00F76FC5" w:rsidDel="00B35FA7" w:rsidRDefault="0078511F" w:rsidP="00AB77AA">
      <w:pPr>
        <w:pStyle w:val="NormalWeb"/>
        <w:numPr>
          <w:ilvl w:val="0"/>
          <w:numId w:val="4"/>
        </w:numPr>
        <w:tabs>
          <w:tab w:val="left" w:pos="1620"/>
        </w:tabs>
        <w:spacing w:before="0" w:beforeAutospacing="0" w:after="0" w:afterAutospacing="0"/>
        <w:ind w:left="1620" w:hanging="720"/>
        <w:jc w:val="both"/>
        <w:rPr>
          <w:del w:id="66" w:author="Taslima A Zaman" w:date="2016-09-28T13:17:00Z"/>
          <w:rFonts w:ascii="Times New Roman" w:hAnsi="Times New Roman"/>
          <w:sz w:val="24"/>
          <w:szCs w:val="24"/>
        </w:rPr>
      </w:pPr>
      <w:del w:id="67" w:author="Taslima A Zaman" w:date="2016-09-28T13:17:00Z">
        <w:r w:rsidRPr="00F76FC5" w:rsidDel="00B35FA7">
          <w:rPr>
            <w:rFonts w:ascii="Times New Roman" w:hAnsi="Times New Roman"/>
            <w:sz w:val="24"/>
            <w:szCs w:val="24"/>
          </w:rPr>
          <w:delText xml:space="preserve">Sulfuric acid </w:delText>
        </w:r>
        <w:r w:rsidR="00991FD6" w:rsidRPr="00F76FC5" w:rsidDel="00B35FA7">
          <w:rPr>
            <w:rFonts w:ascii="Times New Roman" w:hAnsi="Times New Roman"/>
            <w:sz w:val="24"/>
            <w:szCs w:val="24"/>
          </w:rPr>
          <w:delText xml:space="preserve">is water reactive and </w:delText>
        </w:r>
        <w:r w:rsidR="00655B1C" w:rsidRPr="00F76FC5" w:rsidDel="00B35FA7">
          <w:rPr>
            <w:rFonts w:ascii="Times New Roman" w:hAnsi="Times New Roman"/>
            <w:sz w:val="24"/>
            <w:szCs w:val="24"/>
          </w:rPr>
          <w:delText>acid</w:delText>
        </w:r>
        <w:r w:rsidR="00991FD6" w:rsidRPr="00F76FC5" w:rsidDel="00B35FA7">
          <w:rPr>
            <w:rFonts w:ascii="Times New Roman" w:hAnsi="Times New Roman"/>
            <w:sz w:val="24"/>
            <w:szCs w:val="24"/>
          </w:rPr>
          <w:delText xml:space="preserve"> mists containing sulfuric acid can cause cancer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>.</w:delText>
        </w:r>
        <w:r w:rsidR="006A4182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>C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oncentrated sulfuric acid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also 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>reacts violently with many organic chemicals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AB77AA" w:rsidDel="00B35FA7">
          <w:rPr>
            <w:rFonts w:ascii="Times New Roman" w:hAnsi="Times New Roman"/>
            <w:sz w:val="24"/>
            <w:szCs w:val="24"/>
          </w:rPr>
          <w:delText>leading to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 gas evolution.</w:delText>
        </w:r>
      </w:del>
    </w:p>
    <w:p w14:paraId="1F5A73B5" w14:textId="7B7909FC" w:rsidR="00792A63" w:rsidRPr="00F76FC5" w:rsidDel="00B35FA7" w:rsidRDefault="00792A63" w:rsidP="00AB77AA">
      <w:pPr>
        <w:pStyle w:val="NormalWeb"/>
        <w:tabs>
          <w:tab w:val="left" w:pos="1620"/>
        </w:tabs>
        <w:spacing w:before="0" w:beforeAutospacing="0" w:after="0" w:afterAutospacing="0"/>
        <w:jc w:val="both"/>
        <w:rPr>
          <w:del w:id="68" w:author="Taslima A Zaman" w:date="2016-09-28T13:17:00Z"/>
          <w:rFonts w:ascii="Times New Roman" w:hAnsi="Times New Roman"/>
          <w:sz w:val="24"/>
          <w:szCs w:val="24"/>
        </w:rPr>
      </w:pPr>
    </w:p>
    <w:p w14:paraId="6AFD9427" w14:textId="2B2F9DB9" w:rsidR="00792A63" w:rsidRPr="00F76FC5" w:rsidDel="00B35FA7" w:rsidRDefault="0078511F" w:rsidP="00AB77AA">
      <w:pPr>
        <w:pStyle w:val="NormalWeb"/>
        <w:numPr>
          <w:ilvl w:val="0"/>
          <w:numId w:val="4"/>
        </w:numPr>
        <w:tabs>
          <w:tab w:val="left" w:pos="1620"/>
        </w:tabs>
        <w:spacing w:before="0" w:beforeAutospacing="0" w:after="0" w:afterAutospacing="0"/>
        <w:ind w:left="1620" w:hanging="720"/>
        <w:jc w:val="both"/>
        <w:rPr>
          <w:del w:id="69" w:author="Taslima A Zaman" w:date="2016-09-28T13:17:00Z"/>
          <w:rFonts w:ascii="Times New Roman" w:hAnsi="Times New Roman"/>
          <w:sz w:val="24"/>
          <w:szCs w:val="24"/>
        </w:rPr>
      </w:pPr>
      <w:del w:id="70" w:author="Taslima A Zaman" w:date="2016-09-28T13:17:00Z">
        <w:r w:rsidRPr="00F76FC5" w:rsidDel="00B35FA7">
          <w:rPr>
            <w:rFonts w:ascii="Times New Roman" w:hAnsi="Times New Roman"/>
            <w:sz w:val="24"/>
            <w:szCs w:val="24"/>
          </w:rPr>
          <w:delText xml:space="preserve">Hydrochloric acid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>reacts with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 nitric acid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to form </w:delText>
        </w:r>
        <w:r w:rsidR="006A4182" w:rsidDel="00B35FA7">
          <w:rPr>
            <w:rFonts w:ascii="Times New Roman" w:hAnsi="Times New Roman"/>
            <w:sz w:val="24"/>
            <w:szCs w:val="24"/>
          </w:rPr>
          <w:delText>a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qua </w:delText>
        </w:r>
        <w:r w:rsidR="006A4182" w:rsidDel="00B35FA7">
          <w:rPr>
            <w:rFonts w:ascii="Times New Roman" w:hAnsi="Times New Roman"/>
            <w:sz w:val="24"/>
            <w:szCs w:val="24"/>
          </w:rPr>
          <w:delText>r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egia, which causes 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brown fumes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to evolve 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consisting of toxic nitrogen oxides. </w:delText>
        </w:r>
      </w:del>
    </w:p>
    <w:p w14:paraId="1980322C" w14:textId="699ED659" w:rsidR="0078511F" w:rsidRPr="00F76FC5" w:rsidDel="00B35FA7" w:rsidRDefault="0078511F" w:rsidP="00AB77AA">
      <w:pPr>
        <w:pStyle w:val="NormalWeb"/>
        <w:numPr>
          <w:ilvl w:val="0"/>
          <w:numId w:val="4"/>
        </w:numPr>
        <w:tabs>
          <w:tab w:val="left" w:pos="1620"/>
        </w:tabs>
        <w:spacing w:before="0" w:beforeAutospacing="0" w:after="0" w:afterAutospacing="0"/>
        <w:ind w:left="1620" w:hanging="720"/>
        <w:jc w:val="both"/>
        <w:rPr>
          <w:del w:id="71" w:author="Taslima A Zaman" w:date="2016-09-28T13:11:00Z"/>
          <w:rFonts w:ascii="Times New Roman" w:hAnsi="Times New Roman"/>
          <w:sz w:val="24"/>
          <w:szCs w:val="24"/>
        </w:rPr>
      </w:pPr>
      <w:del w:id="72" w:author="Taslima A Zaman" w:date="2016-09-28T13:11:00Z">
        <w:r w:rsidRPr="00F76FC5" w:rsidDel="00B35FA7">
          <w:rPr>
            <w:rFonts w:ascii="Times New Roman" w:hAnsi="Times New Roman"/>
            <w:sz w:val="24"/>
            <w:szCs w:val="24"/>
          </w:rPr>
          <w:delText>Hydrofluoric acid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 xml:space="preserve"> is very toxic causing severe burns.</w:delText>
        </w:r>
        <w:r w:rsidR="006A4182" w:rsidDel="00B35FA7">
          <w:rPr>
            <w:rFonts w:ascii="Times New Roman" w:hAnsi="Times New Roman"/>
            <w:sz w:val="24"/>
            <w:szCs w:val="24"/>
          </w:rPr>
          <w:delText xml:space="preserve"> </w:delText>
        </w:r>
        <w:r w:rsidR="00792A63" w:rsidRPr="00F76FC5" w:rsidDel="00B35FA7">
          <w:rPr>
            <w:rFonts w:ascii="Times New Roman" w:hAnsi="Times New Roman"/>
            <w:sz w:val="24"/>
            <w:szCs w:val="24"/>
          </w:rPr>
          <w:delText>Painful or visible symptoms may be delayed by</w:delText>
        </w:r>
        <w:r w:rsidRPr="00F76FC5" w:rsidDel="00B35FA7">
          <w:rPr>
            <w:rFonts w:ascii="Times New Roman" w:hAnsi="Times New Roman"/>
            <w:sz w:val="24"/>
            <w:szCs w:val="24"/>
          </w:rPr>
          <w:delText xml:space="preserve"> 8 hours or longer. </w:delText>
        </w:r>
      </w:del>
    </w:p>
    <w:p w14:paraId="2CB6A061" w14:textId="77777777" w:rsidR="00A34406" w:rsidRPr="00F76FC5" w:rsidRDefault="00A34406" w:rsidP="00A2211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658C6210" w14:textId="77777777" w:rsidR="00B87CEA" w:rsidRPr="00F76FC5" w:rsidRDefault="0078511F" w:rsidP="00F272AA">
      <w:pPr>
        <w:pStyle w:val="NormalWeb"/>
        <w:numPr>
          <w:ilvl w:val="0"/>
          <w:numId w:val="5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E</w:t>
      </w:r>
      <w:r w:rsidR="00792A63" w:rsidRPr="00F76FC5">
        <w:rPr>
          <w:rFonts w:ascii="Times New Roman" w:hAnsi="Times New Roman"/>
          <w:sz w:val="24"/>
          <w:szCs w:val="24"/>
        </w:rPr>
        <w:t>ngineering Controls</w:t>
      </w:r>
    </w:p>
    <w:p w14:paraId="06C018FA" w14:textId="77777777" w:rsidR="00B87CEA" w:rsidRPr="00F76FC5" w:rsidRDefault="00B87CEA" w:rsidP="00AB77AA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33A4CA6C" w14:textId="69EBC178" w:rsidR="00B87CEA" w:rsidRPr="00F76FC5" w:rsidRDefault="00A12FD0" w:rsidP="00AB77AA">
      <w:pPr>
        <w:pStyle w:val="NormalWeb"/>
        <w:numPr>
          <w:ilvl w:val="0"/>
          <w:numId w:val="6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Mineral acids should be handled in a chemical fume hood with</w:t>
      </w:r>
      <w:r w:rsidR="002A1018" w:rsidRPr="00F76FC5">
        <w:rPr>
          <w:rFonts w:ascii="Times New Roman" w:hAnsi="Times New Roman"/>
          <w:sz w:val="24"/>
          <w:szCs w:val="24"/>
        </w:rPr>
        <w:t xml:space="preserve"> the sash pulled down between </w:t>
      </w:r>
      <w:r w:rsidR="00A6762F">
        <w:rPr>
          <w:rFonts w:ascii="Times New Roman" w:hAnsi="Times New Roman"/>
          <w:sz w:val="24"/>
          <w:szCs w:val="24"/>
        </w:rPr>
        <w:t>the</w:t>
      </w:r>
      <w:r w:rsidR="00A6762F" w:rsidRPr="00F76FC5">
        <w:rPr>
          <w:rFonts w:ascii="Times New Roman" w:hAnsi="Times New Roman"/>
          <w:sz w:val="24"/>
          <w:szCs w:val="24"/>
        </w:rPr>
        <w:t xml:space="preserve"> </w:t>
      </w:r>
      <w:r w:rsidR="002A1018" w:rsidRPr="00F76FC5">
        <w:rPr>
          <w:rFonts w:ascii="Times New Roman" w:hAnsi="Times New Roman"/>
          <w:sz w:val="24"/>
          <w:szCs w:val="24"/>
        </w:rPr>
        <w:t xml:space="preserve">chest </w:t>
      </w:r>
      <w:r w:rsidR="00A33551" w:rsidRPr="00F76FC5">
        <w:rPr>
          <w:rFonts w:ascii="Times New Roman" w:hAnsi="Times New Roman"/>
          <w:sz w:val="24"/>
          <w:szCs w:val="24"/>
        </w:rPr>
        <w:t xml:space="preserve">and </w:t>
      </w:r>
      <w:r w:rsidR="002A1018" w:rsidRPr="00F76FC5">
        <w:rPr>
          <w:rFonts w:ascii="Times New Roman" w:hAnsi="Times New Roman"/>
          <w:sz w:val="24"/>
          <w:szCs w:val="24"/>
        </w:rPr>
        <w:t xml:space="preserve">what </w:t>
      </w:r>
      <w:r w:rsidR="00A6762F">
        <w:rPr>
          <w:rFonts w:ascii="Times New Roman" w:hAnsi="Times New Roman"/>
          <w:sz w:val="24"/>
          <w:szCs w:val="24"/>
        </w:rPr>
        <w:t>is being</w:t>
      </w:r>
      <w:r w:rsidR="002A1018" w:rsidRPr="00F76FC5">
        <w:rPr>
          <w:rFonts w:ascii="Times New Roman" w:hAnsi="Times New Roman"/>
          <w:sz w:val="24"/>
          <w:szCs w:val="24"/>
        </w:rPr>
        <w:t xml:space="preserve"> </w:t>
      </w:r>
      <w:r w:rsidR="00AB77AA">
        <w:rPr>
          <w:rFonts w:ascii="Times New Roman" w:hAnsi="Times New Roman"/>
          <w:sz w:val="24"/>
          <w:szCs w:val="24"/>
        </w:rPr>
        <w:t>work</w:t>
      </w:r>
      <w:r w:rsidR="00A6762F">
        <w:rPr>
          <w:rFonts w:ascii="Times New Roman" w:hAnsi="Times New Roman"/>
          <w:sz w:val="24"/>
          <w:szCs w:val="24"/>
        </w:rPr>
        <w:t>ed</w:t>
      </w:r>
      <w:r w:rsidR="00AB77AA">
        <w:rPr>
          <w:rFonts w:ascii="Times New Roman" w:hAnsi="Times New Roman"/>
          <w:sz w:val="24"/>
          <w:szCs w:val="24"/>
        </w:rPr>
        <w:t xml:space="preserve"> with</w:t>
      </w:r>
      <w:r w:rsidR="002A1018" w:rsidRPr="00F76FC5">
        <w:rPr>
          <w:rFonts w:ascii="Times New Roman" w:hAnsi="Times New Roman"/>
          <w:sz w:val="24"/>
          <w:szCs w:val="24"/>
        </w:rPr>
        <w:t xml:space="preserve"> in the hood.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AB77AA">
        <w:rPr>
          <w:rFonts w:ascii="Times New Roman" w:hAnsi="Times New Roman"/>
          <w:sz w:val="24"/>
          <w:szCs w:val="24"/>
        </w:rPr>
        <w:t xml:space="preserve">The height of the sash should be </w:t>
      </w:r>
      <w:r w:rsidR="00A6762F">
        <w:rPr>
          <w:rFonts w:ascii="Times New Roman" w:hAnsi="Times New Roman"/>
          <w:sz w:val="24"/>
          <w:szCs w:val="24"/>
        </w:rPr>
        <w:t>that which</w:t>
      </w:r>
      <w:r w:rsidR="00AB77AA">
        <w:rPr>
          <w:rFonts w:ascii="Times New Roman" w:hAnsi="Times New Roman"/>
          <w:sz w:val="24"/>
          <w:szCs w:val="24"/>
        </w:rPr>
        <w:t xml:space="preserve"> provid</w:t>
      </w:r>
      <w:r w:rsidR="00A6762F">
        <w:rPr>
          <w:rFonts w:ascii="Times New Roman" w:hAnsi="Times New Roman"/>
          <w:sz w:val="24"/>
          <w:szCs w:val="24"/>
        </w:rPr>
        <w:t>es</w:t>
      </w:r>
      <w:r w:rsidR="00AB77AA">
        <w:rPr>
          <w:rFonts w:ascii="Times New Roman" w:hAnsi="Times New Roman"/>
          <w:sz w:val="24"/>
          <w:szCs w:val="24"/>
        </w:rPr>
        <w:t xml:space="preserve"> optimal safety while allowing one to execute tasks in an unencumbered manner. </w:t>
      </w:r>
    </w:p>
    <w:p w14:paraId="7DD2968D" w14:textId="77777777" w:rsidR="002A1018" w:rsidRPr="00F76FC5" w:rsidRDefault="002A1018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91BE2A5" w14:textId="1F317054" w:rsidR="002A1018" w:rsidRPr="00F76FC5" w:rsidRDefault="00AB77AA" w:rsidP="00AB77AA">
      <w:pPr>
        <w:pStyle w:val="NormalWeb"/>
        <w:numPr>
          <w:ilvl w:val="0"/>
          <w:numId w:val="6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Concentration of 3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 (M = molar)</w:t>
      </w:r>
      <w:r w:rsidR="002A1018" w:rsidRPr="00F76FC5">
        <w:rPr>
          <w:rFonts w:ascii="Times New Roman" w:hAnsi="Times New Roman"/>
          <w:sz w:val="24"/>
          <w:szCs w:val="24"/>
        </w:rPr>
        <w:t xml:space="preserve"> or less may be handled on a bench top remembering that they are still corrosive.</w:t>
      </w:r>
    </w:p>
    <w:p w14:paraId="38986CBC" w14:textId="77777777" w:rsidR="002A1018" w:rsidRPr="00F76FC5" w:rsidRDefault="002A1018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F5556AA" w14:textId="28CA48BB" w:rsidR="00B87CEA" w:rsidRPr="00F76FC5" w:rsidRDefault="002A1018" w:rsidP="00AB77AA">
      <w:pPr>
        <w:pStyle w:val="NormalWeb"/>
        <w:numPr>
          <w:ilvl w:val="0"/>
          <w:numId w:val="6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Use secondary containers when possible.</w:t>
      </w:r>
    </w:p>
    <w:p w14:paraId="07EAA95A" w14:textId="77777777" w:rsidR="00B87CEA" w:rsidRPr="00F76FC5" w:rsidRDefault="00B87CEA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670D2C0" w14:textId="699442B3" w:rsidR="00CA7C6B" w:rsidRPr="00F76FC5" w:rsidRDefault="002A1018" w:rsidP="00F272AA">
      <w:pPr>
        <w:pStyle w:val="NormalWeb"/>
        <w:numPr>
          <w:ilvl w:val="0"/>
          <w:numId w:val="5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Personal Protective Equipment (PPE)</w:t>
      </w:r>
    </w:p>
    <w:p w14:paraId="1E206FD3" w14:textId="77777777" w:rsidR="00A34406" w:rsidRPr="00F76FC5" w:rsidRDefault="00A34406" w:rsidP="00A2211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1F02C174" w14:textId="146A083D" w:rsidR="00224ADC" w:rsidRPr="00F76FC5" w:rsidRDefault="00CA7C6B" w:rsidP="00AB77AA">
      <w:pPr>
        <w:pStyle w:val="NormalWeb"/>
        <w:numPr>
          <w:ilvl w:val="0"/>
          <w:numId w:val="7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Chemical splash goggles </w:t>
      </w:r>
      <w:r w:rsidR="00224ADC" w:rsidRPr="00F76FC5">
        <w:rPr>
          <w:rFonts w:ascii="Times New Roman" w:hAnsi="Times New Roman"/>
          <w:sz w:val="24"/>
          <w:szCs w:val="24"/>
        </w:rPr>
        <w:t>and/or f</w:t>
      </w:r>
      <w:r w:rsidR="0078511F" w:rsidRPr="00F76FC5">
        <w:rPr>
          <w:rFonts w:ascii="Times New Roman" w:hAnsi="Times New Roman"/>
          <w:sz w:val="24"/>
          <w:szCs w:val="24"/>
        </w:rPr>
        <w:t xml:space="preserve">ace shield </w:t>
      </w:r>
      <w:r w:rsidR="00224ADC" w:rsidRPr="00F76FC5">
        <w:rPr>
          <w:rFonts w:ascii="Times New Roman" w:hAnsi="Times New Roman"/>
          <w:sz w:val="24"/>
          <w:szCs w:val="24"/>
        </w:rPr>
        <w:t>must be worn if working outside a fume hood or if the sash is not pulled down</w:t>
      </w:r>
      <w:r w:rsidR="00AB77AA">
        <w:rPr>
          <w:rFonts w:ascii="Times New Roman" w:hAnsi="Times New Roman"/>
          <w:sz w:val="24"/>
          <w:szCs w:val="24"/>
        </w:rPr>
        <w:t xml:space="preserve"> to the properly height due to experimental setup reasons</w:t>
      </w:r>
      <w:r w:rsidR="00224ADC" w:rsidRPr="00F76FC5">
        <w:rPr>
          <w:rFonts w:ascii="Times New Roman" w:hAnsi="Times New Roman"/>
          <w:sz w:val="24"/>
          <w:szCs w:val="24"/>
        </w:rPr>
        <w:t>.</w:t>
      </w:r>
    </w:p>
    <w:p w14:paraId="506E7FAF" w14:textId="77777777" w:rsidR="00224ADC" w:rsidRPr="00F76FC5" w:rsidRDefault="00224ADC" w:rsidP="00AB77AA">
      <w:pPr>
        <w:pStyle w:val="NormalWeb"/>
        <w:spacing w:before="0" w:beforeAutospacing="0" w:after="0" w:afterAutospacing="0"/>
        <w:ind w:left="900"/>
        <w:jc w:val="both"/>
        <w:rPr>
          <w:rFonts w:ascii="Times New Roman" w:hAnsi="Times New Roman"/>
          <w:sz w:val="24"/>
          <w:szCs w:val="24"/>
        </w:rPr>
      </w:pPr>
    </w:p>
    <w:p w14:paraId="58DB7EFE" w14:textId="68C00252" w:rsidR="00224ADC" w:rsidRPr="00F76FC5" w:rsidRDefault="00224ADC" w:rsidP="00AB77AA">
      <w:pPr>
        <w:pStyle w:val="NormalWeb"/>
        <w:numPr>
          <w:ilvl w:val="0"/>
          <w:numId w:val="7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When using hydrofluoric acid, use neoprene, or thick butyl rubber gloves.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For other acids use double nitrile, neoprene</w:t>
      </w:r>
      <w:r w:rsidR="00A25105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or PVC (vinyl) gloves.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Replace gloves whenever </w:t>
      </w:r>
      <w:r w:rsidR="00AB77AA">
        <w:rPr>
          <w:rFonts w:ascii="Times New Roman" w:hAnsi="Times New Roman"/>
          <w:sz w:val="24"/>
          <w:szCs w:val="24"/>
        </w:rPr>
        <w:t xml:space="preserve">a </w:t>
      </w:r>
      <w:r w:rsidRPr="00F76FC5">
        <w:rPr>
          <w:rFonts w:ascii="Times New Roman" w:hAnsi="Times New Roman"/>
          <w:sz w:val="24"/>
          <w:szCs w:val="24"/>
        </w:rPr>
        <w:t>splash occurs.</w:t>
      </w:r>
    </w:p>
    <w:p w14:paraId="5E0CB5AE" w14:textId="77777777" w:rsidR="00224ADC" w:rsidRPr="00F76FC5" w:rsidRDefault="00224ADC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D967C02" w14:textId="2EBC83C1" w:rsidR="00224ADC" w:rsidRPr="00F76FC5" w:rsidRDefault="00224ADC" w:rsidP="00AB77AA">
      <w:pPr>
        <w:pStyle w:val="NormalWeb"/>
        <w:numPr>
          <w:ilvl w:val="0"/>
          <w:numId w:val="7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Wear </w:t>
      </w:r>
      <w:r w:rsidR="00A25105">
        <w:rPr>
          <w:rFonts w:ascii="Times New Roman" w:hAnsi="Times New Roman"/>
          <w:sz w:val="24"/>
          <w:szCs w:val="24"/>
        </w:rPr>
        <w:t xml:space="preserve">a </w:t>
      </w:r>
      <w:r w:rsidRPr="00F76FC5">
        <w:rPr>
          <w:rFonts w:ascii="Times New Roman" w:hAnsi="Times New Roman"/>
          <w:sz w:val="24"/>
          <w:szCs w:val="24"/>
        </w:rPr>
        <w:t>reusable or disposable c</w:t>
      </w:r>
      <w:r w:rsidR="0078511F" w:rsidRPr="00F76FC5">
        <w:rPr>
          <w:rFonts w:ascii="Times New Roman" w:hAnsi="Times New Roman"/>
          <w:sz w:val="24"/>
          <w:szCs w:val="24"/>
        </w:rPr>
        <w:t>hemical resistant apron/smock/lab</w:t>
      </w:r>
      <w:r w:rsidRPr="00F76FC5">
        <w:rPr>
          <w:rFonts w:ascii="Times New Roman" w:hAnsi="Times New Roman"/>
          <w:sz w:val="24"/>
          <w:szCs w:val="24"/>
        </w:rPr>
        <w:t xml:space="preserve"> coat (rubber, neoprene</w:t>
      </w:r>
      <w:r w:rsidR="00A25105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or PVC).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T</w:t>
      </w:r>
      <w:r w:rsidR="0078511F" w:rsidRPr="00F76FC5">
        <w:rPr>
          <w:rFonts w:ascii="Times New Roman" w:hAnsi="Times New Roman"/>
          <w:sz w:val="24"/>
          <w:szCs w:val="24"/>
        </w:rPr>
        <w:t>raditional cotton-</w:t>
      </w:r>
      <w:r w:rsidRPr="00F76FC5">
        <w:rPr>
          <w:rFonts w:ascii="Times New Roman" w:hAnsi="Times New Roman"/>
          <w:sz w:val="24"/>
          <w:szCs w:val="24"/>
        </w:rPr>
        <w:t xml:space="preserve">polyester white lab coats </w:t>
      </w:r>
      <w:r w:rsidR="0078511F" w:rsidRPr="00F76FC5">
        <w:rPr>
          <w:rFonts w:ascii="Times New Roman" w:hAnsi="Times New Roman"/>
          <w:sz w:val="24"/>
          <w:szCs w:val="24"/>
        </w:rPr>
        <w:t>rea</w:t>
      </w:r>
      <w:r w:rsidRPr="00F76FC5">
        <w:rPr>
          <w:rFonts w:ascii="Times New Roman" w:hAnsi="Times New Roman"/>
          <w:sz w:val="24"/>
          <w:szCs w:val="24"/>
        </w:rPr>
        <w:t>dily collects/absorbs compounds and are not recommended.</w:t>
      </w:r>
    </w:p>
    <w:p w14:paraId="21792EC7" w14:textId="77777777" w:rsidR="00224ADC" w:rsidRPr="00F76FC5" w:rsidRDefault="00224ADC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03A2430" w14:textId="2C802671" w:rsidR="0078511F" w:rsidRPr="00F76FC5" w:rsidRDefault="0078511F" w:rsidP="00AB77AA">
      <w:pPr>
        <w:pStyle w:val="NormalWeb"/>
        <w:numPr>
          <w:ilvl w:val="0"/>
          <w:numId w:val="7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Protective clothing</w:t>
      </w:r>
      <w:r w:rsidR="00224ADC" w:rsidRPr="00F76FC5">
        <w:rPr>
          <w:rFonts w:ascii="Times New Roman" w:hAnsi="Times New Roman"/>
          <w:sz w:val="24"/>
          <w:szCs w:val="24"/>
        </w:rPr>
        <w:t xml:space="preserve"> with long sleeves and </w:t>
      </w:r>
      <w:r w:rsidR="006F0EFF" w:rsidRPr="00F76FC5">
        <w:rPr>
          <w:rFonts w:ascii="Times New Roman" w:hAnsi="Times New Roman"/>
          <w:sz w:val="24"/>
          <w:szCs w:val="24"/>
        </w:rPr>
        <w:t>full-length</w:t>
      </w:r>
      <w:r w:rsidR="00224ADC" w:rsidRPr="00F76FC5">
        <w:rPr>
          <w:rFonts w:ascii="Times New Roman" w:hAnsi="Times New Roman"/>
          <w:sz w:val="24"/>
          <w:szCs w:val="24"/>
        </w:rPr>
        <w:t xml:space="preserve"> pants should be worn along with </w:t>
      </w:r>
      <w:r w:rsidRPr="00F76FC5">
        <w:rPr>
          <w:rFonts w:ascii="Times New Roman" w:hAnsi="Times New Roman"/>
          <w:sz w:val="24"/>
          <w:szCs w:val="24"/>
        </w:rPr>
        <w:t>c</w:t>
      </w:r>
      <w:r w:rsidR="00224ADC" w:rsidRPr="00F76FC5">
        <w:rPr>
          <w:rFonts w:ascii="Times New Roman" w:hAnsi="Times New Roman"/>
          <w:sz w:val="24"/>
          <w:szCs w:val="24"/>
        </w:rPr>
        <w:t>losed-toed footwear.</w:t>
      </w:r>
    </w:p>
    <w:p w14:paraId="5D6EA294" w14:textId="77777777" w:rsidR="00A34406" w:rsidRPr="00F76FC5" w:rsidRDefault="00A34406" w:rsidP="00A2211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65957094" w14:textId="3271029E" w:rsidR="006F0EFF" w:rsidRPr="0034374D" w:rsidRDefault="0078511F" w:rsidP="00AB77AA">
      <w:pPr>
        <w:pStyle w:val="NormalWeb"/>
        <w:numPr>
          <w:ilvl w:val="0"/>
          <w:numId w:val="31"/>
        </w:numPr>
        <w:spacing w:before="0" w:beforeAutospacing="0" w:after="0" w:afterAutospacing="0"/>
        <w:ind w:left="360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A</w:t>
      </w:r>
      <w:r w:rsidR="00A27FEA" w:rsidRPr="00F76FC5">
        <w:rPr>
          <w:rFonts w:ascii="Times New Roman" w:hAnsi="Times New Roman"/>
          <w:sz w:val="24"/>
          <w:szCs w:val="24"/>
        </w:rPr>
        <w:t>dditional Precautions</w:t>
      </w:r>
    </w:p>
    <w:p w14:paraId="6BD02E71" w14:textId="7DFE1A2B" w:rsidR="00C45AE8" w:rsidRPr="00F76FC5" w:rsidDel="00AD7F4A" w:rsidRDefault="006F0EFF" w:rsidP="00AB77AA">
      <w:pPr>
        <w:pStyle w:val="NormalWeb"/>
        <w:numPr>
          <w:ilvl w:val="0"/>
          <w:numId w:val="9"/>
        </w:numPr>
        <w:spacing w:before="0" w:beforeAutospacing="0" w:after="0" w:afterAutospacing="0"/>
        <w:ind w:left="900" w:hanging="540"/>
        <w:jc w:val="both"/>
        <w:rPr>
          <w:del w:id="73" w:author="Taslima A Zaman" w:date="2016-09-28T13:47:00Z"/>
          <w:rFonts w:ascii="Times New Roman" w:hAnsi="Times New Roman"/>
          <w:sz w:val="24"/>
          <w:szCs w:val="24"/>
        </w:rPr>
      </w:pPr>
      <w:del w:id="74" w:author="Taslima A Zaman" w:date="2016-09-28T13:47:00Z">
        <w:r w:rsidRPr="00F76FC5" w:rsidDel="00AD7F4A">
          <w:rPr>
            <w:rFonts w:ascii="Times New Roman" w:hAnsi="Times New Roman"/>
            <w:sz w:val="24"/>
            <w:szCs w:val="24"/>
          </w:rPr>
          <w:delText>When diluting acids, add the acid to water slowly and in small amounts to avoid large amount</w:delText>
        </w:r>
        <w:r w:rsidR="00FE23A8" w:rsidRPr="00F76FC5" w:rsidDel="00AD7F4A">
          <w:rPr>
            <w:rFonts w:ascii="Times New Roman" w:hAnsi="Times New Roman"/>
            <w:sz w:val="24"/>
            <w:szCs w:val="24"/>
          </w:rPr>
          <w:delText>s</w:delText>
        </w:r>
        <w:r w:rsidRPr="00F76FC5" w:rsidDel="00AD7F4A">
          <w:rPr>
            <w:rFonts w:ascii="Times New Roman" w:hAnsi="Times New Roman"/>
            <w:sz w:val="24"/>
            <w:szCs w:val="24"/>
          </w:rPr>
          <w:delText xml:space="preserve"> of heat being released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>.</w:delText>
        </w:r>
        <w:r w:rsidR="006A4182" w:rsidDel="00AD7F4A">
          <w:rPr>
            <w:rFonts w:ascii="Times New Roman" w:hAnsi="Times New Roman"/>
            <w:sz w:val="24"/>
            <w:szCs w:val="24"/>
          </w:rPr>
          <w:delText xml:space="preserve"> 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 xml:space="preserve">Never use hot water </w:delText>
        </w:r>
        <w:commentRangeStart w:id="75"/>
        <w:r w:rsidR="00C45AE8" w:rsidRPr="00F76FC5" w:rsidDel="00AD7F4A">
          <w:rPr>
            <w:rFonts w:ascii="Times New Roman" w:hAnsi="Times New Roman"/>
            <w:sz w:val="24"/>
            <w:szCs w:val="24"/>
          </w:rPr>
          <w:delText>or add water to acid</w:delText>
        </w:r>
        <w:commentRangeEnd w:id="75"/>
        <w:r w:rsidR="001745B7" w:rsidDel="00AD7F4A">
          <w:rPr>
            <w:rStyle w:val="CommentReference"/>
            <w:rFonts w:asciiTheme="minorHAnsi" w:hAnsiTheme="minorHAnsi" w:cstheme="minorBidi"/>
          </w:rPr>
          <w:commentReference w:id="75"/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>.</w:delText>
        </w:r>
        <w:r w:rsidR="006A4182" w:rsidDel="00AD7F4A">
          <w:rPr>
            <w:rFonts w:ascii="Times New Roman" w:hAnsi="Times New Roman"/>
            <w:sz w:val="24"/>
            <w:szCs w:val="24"/>
          </w:rPr>
          <w:delText xml:space="preserve"> 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>Large amounts of heat may be released</w:delText>
        </w:r>
        <w:r w:rsidR="001745B7" w:rsidDel="00AD7F4A">
          <w:rPr>
            <w:rFonts w:ascii="Times New Roman" w:hAnsi="Times New Roman"/>
            <w:sz w:val="24"/>
            <w:szCs w:val="24"/>
          </w:rPr>
          <w:delText>,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 xml:space="preserve"> causing the solution to boil</w:delText>
        </w:r>
        <w:r w:rsidR="0085330D" w:rsidRPr="00F76FC5" w:rsidDel="00AD7F4A">
          <w:rPr>
            <w:rFonts w:ascii="Times New Roman" w:hAnsi="Times New Roman"/>
            <w:sz w:val="24"/>
            <w:szCs w:val="24"/>
          </w:rPr>
          <w:delText xml:space="preserve"> vigorously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 xml:space="preserve"> and splash</w:delText>
        </w:r>
        <w:r w:rsidRPr="00F76FC5" w:rsidDel="00AD7F4A">
          <w:rPr>
            <w:rFonts w:ascii="Times New Roman" w:hAnsi="Times New Roman"/>
            <w:sz w:val="24"/>
            <w:szCs w:val="24"/>
          </w:rPr>
          <w:delText xml:space="preserve"> acid </w:delText>
        </w:r>
        <w:r w:rsidR="00C45AE8" w:rsidRPr="00F76FC5" w:rsidDel="00AD7F4A">
          <w:rPr>
            <w:rFonts w:ascii="Times New Roman" w:hAnsi="Times New Roman"/>
            <w:sz w:val="24"/>
            <w:szCs w:val="24"/>
          </w:rPr>
          <w:delText xml:space="preserve">out of the container. </w:delText>
        </w:r>
        <w:r w:rsidR="00AB77AA" w:rsidDel="00AD7F4A">
          <w:rPr>
            <w:rFonts w:ascii="Times New Roman" w:hAnsi="Times New Roman"/>
            <w:sz w:val="24"/>
            <w:szCs w:val="24"/>
          </w:rPr>
          <w:delText>Wear appropriate P</w:delText>
        </w:r>
        <w:r w:rsidR="006C5102" w:rsidDel="00AD7F4A">
          <w:rPr>
            <w:rFonts w:ascii="Times New Roman" w:hAnsi="Times New Roman"/>
            <w:sz w:val="24"/>
            <w:szCs w:val="24"/>
          </w:rPr>
          <w:delText xml:space="preserve">PE when mixing or diluting an acid. </w:delText>
        </w:r>
      </w:del>
    </w:p>
    <w:p w14:paraId="10FA1F04" w14:textId="77777777" w:rsidR="00C45AE8" w:rsidRPr="00F76FC5" w:rsidRDefault="00C45AE8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51BCD5A" w14:textId="7ADB3735" w:rsidR="00C45AE8" w:rsidRPr="00F76FC5" w:rsidRDefault="00C45AE8" w:rsidP="00AB77AA">
      <w:pPr>
        <w:pStyle w:val="NormalWeb"/>
        <w:numPr>
          <w:ilvl w:val="0"/>
          <w:numId w:val="9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lastRenderedPageBreak/>
        <w:t>Reaction</w:t>
      </w:r>
      <w:r w:rsidR="001745B7">
        <w:rPr>
          <w:rFonts w:ascii="Times New Roman" w:hAnsi="Times New Roman"/>
          <w:sz w:val="24"/>
          <w:szCs w:val="24"/>
        </w:rPr>
        <w:t>s</w:t>
      </w:r>
      <w:r w:rsidRPr="00F76FC5">
        <w:rPr>
          <w:rFonts w:ascii="Times New Roman" w:hAnsi="Times New Roman"/>
          <w:sz w:val="24"/>
          <w:szCs w:val="24"/>
        </w:rPr>
        <w:t xml:space="preserve"> with metals generate hydrogen </w:t>
      </w:r>
      <w:r w:rsidR="0085330D" w:rsidRPr="00F76FC5">
        <w:rPr>
          <w:rFonts w:ascii="Times New Roman" w:hAnsi="Times New Roman"/>
          <w:sz w:val="24"/>
          <w:szCs w:val="24"/>
        </w:rPr>
        <w:t>gas, which</w:t>
      </w:r>
      <w:r w:rsidRPr="00F76FC5">
        <w:rPr>
          <w:rFonts w:ascii="Times New Roman" w:hAnsi="Times New Roman"/>
          <w:sz w:val="24"/>
          <w:szCs w:val="24"/>
        </w:rPr>
        <w:t xml:space="preserve"> may be flammable and potentially explosive.</w:t>
      </w:r>
    </w:p>
    <w:p w14:paraId="287E2E20" w14:textId="77777777" w:rsidR="00C45AE8" w:rsidRPr="00F76FC5" w:rsidRDefault="00C45AE8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21FF097" w14:textId="77777777" w:rsidR="00C45AE8" w:rsidRPr="00F76FC5" w:rsidRDefault="00C45AE8" w:rsidP="00AB77AA">
      <w:pPr>
        <w:pStyle w:val="NormalWeb"/>
        <w:numPr>
          <w:ilvl w:val="0"/>
          <w:numId w:val="9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Do not mix nitric acid with organics, which may cause an explosion or fire.</w:t>
      </w:r>
    </w:p>
    <w:p w14:paraId="6EB44EEE" w14:textId="77777777" w:rsidR="00C45AE8" w:rsidRPr="00F76FC5" w:rsidRDefault="00C45AE8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18B00DB" w14:textId="2BC58ECB" w:rsidR="0078511F" w:rsidRPr="00F76FC5" w:rsidRDefault="003B432F" w:rsidP="00AB77AA">
      <w:pPr>
        <w:pStyle w:val="NormalWeb"/>
        <w:numPr>
          <w:ilvl w:val="0"/>
          <w:numId w:val="9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ins w:id="76" w:author="Taslima A Zaman" w:date="2016-09-28T13:58:00Z">
        <w:r>
          <w:rPr>
            <w:rFonts w:ascii="Times New Roman" w:hAnsi="Times New Roman"/>
            <w:sz w:val="24"/>
            <w:szCs w:val="24"/>
          </w:rPr>
          <w:t xml:space="preserve">Skin contact with hydrofluoric acid causes severe tissue damage and corrosive chemical burns. </w:t>
        </w:r>
      </w:ins>
      <w:ins w:id="77" w:author="Rob Rioux" w:date="2016-10-18T07:02:00Z">
        <w:r w:rsidR="005A6D0D">
          <w:rPr>
            <w:rFonts w:ascii="Times New Roman" w:hAnsi="Times New Roman"/>
            <w:sz w:val="24"/>
            <w:szCs w:val="24"/>
          </w:rPr>
          <w:t xml:space="preserve"> </w:t>
        </w:r>
      </w:ins>
      <w:r w:rsidR="00C45AE8" w:rsidRPr="00F76FC5">
        <w:rPr>
          <w:rFonts w:ascii="Times New Roman" w:hAnsi="Times New Roman"/>
          <w:sz w:val="24"/>
          <w:szCs w:val="24"/>
        </w:rPr>
        <w:t xml:space="preserve">In </w:t>
      </w:r>
      <w:ins w:id="78" w:author="Rob Rioux" w:date="2016-10-18T07:02:00Z">
        <w:r w:rsidR="005A6D0D">
          <w:rPr>
            <w:rFonts w:ascii="Times New Roman" w:hAnsi="Times New Roman"/>
            <w:sz w:val="24"/>
            <w:szCs w:val="24"/>
          </w:rPr>
          <w:t xml:space="preserve">the </w:t>
        </w:r>
      </w:ins>
      <w:r w:rsidR="00C45AE8" w:rsidRPr="00F76FC5">
        <w:rPr>
          <w:rFonts w:ascii="Times New Roman" w:hAnsi="Times New Roman"/>
          <w:sz w:val="24"/>
          <w:szCs w:val="24"/>
        </w:rPr>
        <w:t xml:space="preserve">case of hydrofluoric acid coming into contact with skin or tissue, flush contact area with tepid water for 5 min, apply calcium gluconate </w:t>
      </w:r>
      <w:commentRangeStart w:id="79"/>
      <w:r w:rsidR="00C45AE8" w:rsidRPr="00F76FC5">
        <w:rPr>
          <w:rFonts w:ascii="Times New Roman" w:hAnsi="Times New Roman"/>
          <w:sz w:val="24"/>
          <w:szCs w:val="24"/>
        </w:rPr>
        <w:t>to counter the effects</w:t>
      </w:r>
      <w:r w:rsidR="001745B7">
        <w:rPr>
          <w:rFonts w:ascii="Times New Roman" w:hAnsi="Times New Roman"/>
          <w:sz w:val="24"/>
          <w:szCs w:val="24"/>
        </w:rPr>
        <w:t>,</w:t>
      </w:r>
      <w:r w:rsidR="00C45AE8" w:rsidRPr="00F76FC5">
        <w:rPr>
          <w:rFonts w:ascii="Times New Roman" w:hAnsi="Times New Roman"/>
          <w:sz w:val="24"/>
          <w:szCs w:val="24"/>
        </w:rPr>
        <w:t xml:space="preserve"> </w:t>
      </w:r>
      <w:commentRangeEnd w:id="79"/>
      <w:r w:rsidR="001745B7">
        <w:rPr>
          <w:rStyle w:val="CommentReference"/>
          <w:rFonts w:asciiTheme="minorHAnsi" w:hAnsiTheme="minorHAnsi" w:cstheme="minorBidi"/>
        </w:rPr>
        <w:commentReference w:id="79"/>
      </w:r>
      <w:r w:rsidR="00C45AE8" w:rsidRPr="00F76FC5">
        <w:rPr>
          <w:rFonts w:ascii="Times New Roman" w:hAnsi="Times New Roman"/>
          <w:sz w:val="24"/>
          <w:szCs w:val="24"/>
        </w:rPr>
        <w:t>and then seek medical attention.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6C5102">
        <w:rPr>
          <w:rFonts w:ascii="Times New Roman" w:hAnsi="Times New Roman"/>
          <w:sz w:val="24"/>
          <w:szCs w:val="24"/>
        </w:rPr>
        <w:t xml:space="preserve">The onset of effect(s) from hydrofluoric acid can be delayed by as much as </w:t>
      </w:r>
      <w:r w:rsidR="006A4182">
        <w:rPr>
          <w:rFonts w:ascii="Times New Roman" w:hAnsi="Times New Roman"/>
          <w:sz w:val="24"/>
          <w:szCs w:val="24"/>
        </w:rPr>
        <w:t>8 h</w:t>
      </w:r>
      <w:r w:rsidR="006C5102">
        <w:rPr>
          <w:rFonts w:ascii="Times New Roman" w:hAnsi="Times New Roman"/>
          <w:sz w:val="24"/>
          <w:szCs w:val="24"/>
        </w:rPr>
        <w:t>.</w:t>
      </w:r>
      <w:ins w:id="80" w:author="Rob Rioux" w:date="2016-10-18T07:02:00Z">
        <w:r w:rsidR="005A6D0D">
          <w:rPr>
            <w:rFonts w:ascii="Times New Roman" w:hAnsi="Times New Roman"/>
            <w:sz w:val="24"/>
            <w:szCs w:val="24"/>
          </w:rPr>
          <w:t xml:space="preserve">  It is especially important to seek medical attention for any HF burn because </w:t>
        </w:r>
      </w:ins>
      <w:ins w:id="81" w:author="Rob Rioux" w:date="2016-10-18T07:03:00Z">
        <w:r w:rsidR="005A6D0D">
          <w:rPr>
            <w:rFonts w:ascii="Times New Roman" w:hAnsi="Times New Roman"/>
            <w:sz w:val="24"/>
            <w:szCs w:val="24"/>
          </w:rPr>
          <w:t xml:space="preserve">these delayed effects.  HF essentially dissolves your bone structure </w:t>
        </w:r>
      </w:ins>
      <w:ins w:id="82" w:author="Rob Rioux" w:date="2016-10-18T07:04:00Z">
        <w:r w:rsidR="005A6D0D">
          <w:rPr>
            <w:rFonts w:ascii="Times New Roman" w:hAnsi="Times New Roman"/>
            <w:sz w:val="24"/>
            <w:szCs w:val="24"/>
          </w:rPr>
          <w:t xml:space="preserve">causing it to be handled with great care. </w:t>
        </w:r>
      </w:ins>
    </w:p>
    <w:p w14:paraId="1104C819" w14:textId="77777777" w:rsidR="00A34406" w:rsidRPr="00F76FC5" w:rsidRDefault="00A34406" w:rsidP="00AB77A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F7D3408" w14:textId="099623B3" w:rsidR="00A34406" w:rsidRPr="00F76FC5" w:rsidRDefault="0078511F" w:rsidP="00187E0B">
      <w:pPr>
        <w:pStyle w:val="NormalWeb"/>
        <w:numPr>
          <w:ilvl w:val="0"/>
          <w:numId w:val="32"/>
        </w:numPr>
        <w:spacing w:before="0" w:beforeAutospacing="0" w:after="0" w:afterAutospacing="0"/>
        <w:ind w:left="36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S</w:t>
      </w:r>
      <w:r w:rsidR="00C45AE8" w:rsidRPr="00F76FC5">
        <w:rPr>
          <w:rFonts w:ascii="Times New Roman" w:hAnsi="Times New Roman"/>
          <w:sz w:val="24"/>
          <w:szCs w:val="24"/>
        </w:rPr>
        <w:t>torage</w:t>
      </w:r>
    </w:p>
    <w:p w14:paraId="384A487A" w14:textId="77777777" w:rsidR="009800D2" w:rsidRPr="00F76FC5" w:rsidRDefault="009800D2" w:rsidP="006C510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36E3EEE9" w14:textId="1D646B92" w:rsidR="00E352A1" w:rsidRDefault="009800D2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Mineral acid containers </w:t>
      </w:r>
      <w:r w:rsidR="005803FD" w:rsidRPr="00F76FC5">
        <w:rPr>
          <w:rFonts w:ascii="Times New Roman" w:hAnsi="Times New Roman"/>
          <w:sz w:val="24"/>
          <w:szCs w:val="24"/>
        </w:rPr>
        <w:t>should</w:t>
      </w:r>
      <w:r w:rsidRPr="00F76FC5">
        <w:rPr>
          <w:rFonts w:ascii="Times New Roman" w:hAnsi="Times New Roman"/>
          <w:sz w:val="24"/>
          <w:szCs w:val="24"/>
        </w:rPr>
        <w:t xml:space="preserve"> be stored </w:t>
      </w:r>
      <w:r w:rsidR="005803FD" w:rsidRPr="00F76FC5">
        <w:rPr>
          <w:rFonts w:ascii="Times New Roman" w:hAnsi="Times New Roman"/>
          <w:sz w:val="24"/>
          <w:szCs w:val="24"/>
        </w:rPr>
        <w:t>together in an acid (corrosive) cabinet.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6C5102">
        <w:rPr>
          <w:rFonts w:ascii="Times New Roman" w:hAnsi="Times New Roman"/>
          <w:sz w:val="24"/>
          <w:szCs w:val="24"/>
        </w:rPr>
        <w:t>This cabinet should be clearly labeled as containing acids.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commentRangeStart w:id="83"/>
      <w:del w:id="84" w:author="Taslima A Zaman" w:date="2016-09-28T14:15:00Z">
        <w:r w:rsidR="006C5102" w:rsidDel="00EB404B">
          <w:rPr>
            <w:rFonts w:ascii="Times New Roman" w:hAnsi="Times New Roman"/>
            <w:sz w:val="24"/>
            <w:szCs w:val="24"/>
          </w:rPr>
          <w:delText>Minimal a</w:delText>
        </w:r>
      </w:del>
      <w:ins w:id="85" w:author="Taslima A Zaman" w:date="2016-09-28T14:15:00Z">
        <w:r w:rsidR="00EB404B">
          <w:rPr>
            <w:rFonts w:ascii="Times New Roman" w:hAnsi="Times New Roman"/>
            <w:sz w:val="24"/>
            <w:szCs w:val="24"/>
          </w:rPr>
          <w:t>A</w:t>
        </w:r>
      </w:ins>
      <w:ins w:id="86" w:author="Taslima A Zaman" w:date="2016-09-28T14:16:00Z">
        <w:r w:rsidR="00EB404B">
          <w:rPr>
            <w:rFonts w:ascii="Times New Roman" w:hAnsi="Times New Roman"/>
            <w:sz w:val="24"/>
            <w:szCs w:val="24"/>
          </w:rPr>
          <w:t>cid a</w:t>
        </w:r>
      </w:ins>
      <w:r w:rsidR="006C5102">
        <w:rPr>
          <w:rFonts w:ascii="Times New Roman" w:hAnsi="Times New Roman"/>
          <w:sz w:val="24"/>
          <w:szCs w:val="24"/>
        </w:rPr>
        <w:t>mounts</w:t>
      </w:r>
      <w:ins w:id="87" w:author="Taslima A Zaman" w:date="2016-09-28T14:16:00Z">
        <w:r w:rsidR="00EB404B">
          <w:rPr>
            <w:rFonts w:ascii="Times New Roman" w:hAnsi="Times New Roman"/>
            <w:sz w:val="24"/>
            <w:szCs w:val="24"/>
          </w:rPr>
          <w:t xml:space="preserve"> of</w:t>
        </w:r>
      </w:ins>
      <w:r w:rsidR="006C5102">
        <w:rPr>
          <w:rFonts w:ascii="Times New Roman" w:hAnsi="Times New Roman"/>
          <w:sz w:val="24"/>
          <w:szCs w:val="24"/>
        </w:rPr>
        <w:t xml:space="preserve"> </w:t>
      </w:r>
      <w:ins w:id="88" w:author="Taslima A Zaman" w:date="2016-09-28T14:15:00Z">
        <w:r w:rsidR="00EB404B">
          <w:rPr>
            <w:rFonts w:ascii="Times New Roman" w:hAnsi="Times New Roman"/>
            <w:sz w:val="24"/>
            <w:szCs w:val="24"/>
          </w:rPr>
          <w:t xml:space="preserve">less than </w:t>
        </w:r>
      </w:ins>
      <w:del w:id="89" w:author="Taslima A Zaman" w:date="2016-09-28T14:16:00Z">
        <w:r w:rsidR="006C5102" w:rsidDel="00EB404B">
          <w:rPr>
            <w:rFonts w:ascii="Times New Roman" w:hAnsi="Times New Roman"/>
            <w:sz w:val="24"/>
            <w:szCs w:val="24"/>
          </w:rPr>
          <w:delText xml:space="preserve">of acid </w:delText>
        </w:r>
      </w:del>
      <w:commentRangeEnd w:id="83"/>
      <w:ins w:id="90" w:author="Taslima A Zaman" w:date="2016-09-28T14:11:00Z">
        <w:r w:rsidR="00EB404B">
          <w:rPr>
            <w:rFonts w:ascii="Times New Roman" w:hAnsi="Times New Roman"/>
            <w:sz w:val="24"/>
            <w:szCs w:val="24"/>
          </w:rPr>
          <w:t>1 L</w:t>
        </w:r>
      </w:ins>
      <w:del w:id="91" w:author="Taslima A Zaman" w:date="2016-09-28T14:16:00Z">
        <w:r w:rsidR="001745B7" w:rsidDel="00EB404B">
          <w:rPr>
            <w:rStyle w:val="CommentReference"/>
            <w:rFonts w:asciiTheme="minorHAnsi" w:hAnsiTheme="minorHAnsi" w:cstheme="minorBidi"/>
          </w:rPr>
          <w:commentReference w:id="83"/>
        </w:r>
      </w:del>
      <w:ins w:id="92" w:author="Taslima A Zaman" w:date="2016-09-28T14:40:00Z">
        <w:r w:rsidR="005F3461">
          <w:rPr>
            <w:rFonts w:ascii="Times New Roman" w:hAnsi="Times New Roman"/>
            <w:sz w:val="24"/>
            <w:szCs w:val="24"/>
          </w:rPr>
          <w:t xml:space="preserve"> </w:t>
        </w:r>
      </w:ins>
      <w:r w:rsidR="006C5102">
        <w:rPr>
          <w:rFonts w:ascii="Times New Roman" w:hAnsi="Times New Roman"/>
          <w:sz w:val="24"/>
          <w:szCs w:val="24"/>
        </w:rPr>
        <w:t>should be stored at any one time.</w:t>
      </w:r>
      <w:r w:rsidR="006A4182">
        <w:rPr>
          <w:rFonts w:ascii="Times New Roman" w:hAnsi="Times New Roman"/>
          <w:sz w:val="24"/>
          <w:szCs w:val="24"/>
        </w:rPr>
        <w:t xml:space="preserve"> </w:t>
      </w:r>
    </w:p>
    <w:p w14:paraId="2B3B4AD2" w14:textId="77777777" w:rsidR="006C5102" w:rsidRPr="00F76FC5" w:rsidRDefault="006C5102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5C2C3BC" w14:textId="7DADBBEB" w:rsidR="005803FD" w:rsidRPr="00F76FC5" w:rsidRDefault="005803FD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Mineral acids are chemically incompatible with </w:t>
      </w:r>
      <w:r w:rsidR="004107A9" w:rsidRPr="00F76FC5">
        <w:rPr>
          <w:rFonts w:ascii="Times New Roman" w:hAnsi="Times New Roman"/>
          <w:sz w:val="24"/>
          <w:szCs w:val="24"/>
        </w:rPr>
        <w:t>bases</w:t>
      </w:r>
      <w:r w:rsidR="006C5102">
        <w:rPr>
          <w:rFonts w:ascii="Times New Roman" w:hAnsi="Times New Roman"/>
          <w:sz w:val="24"/>
          <w:szCs w:val="24"/>
        </w:rPr>
        <w:t>,</w:t>
      </w:r>
      <w:r w:rsidR="004107A9" w:rsidRPr="00F76FC5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oxidizing agents, organic materials</w:t>
      </w:r>
      <w:r w:rsidR="001745B7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and combustibles</w:t>
      </w:r>
      <w:r w:rsidR="001745B7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and should be stored separately. Nitric acid</w:t>
      </w:r>
      <w:r w:rsidR="001745B7">
        <w:rPr>
          <w:rFonts w:ascii="Times New Roman" w:hAnsi="Times New Roman"/>
          <w:sz w:val="24"/>
          <w:szCs w:val="24"/>
        </w:rPr>
        <w:t>—</w:t>
      </w:r>
      <w:r w:rsidRPr="00F76FC5">
        <w:rPr>
          <w:rFonts w:ascii="Times New Roman" w:hAnsi="Times New Roman"/>
          <w:sz w:val="24"/>
          <w:szCs w:val="24"/>
        </w:rPr>
        <w:t>being a strong oxidizer</w:t>
      </w:r>
      <w:r w:rsidR="001745B7">
        <w:rPr>
          <w:rFonts w:ascii="Times New Roman" w:hAnsi="Times New Roman"/>
          <w:sz w:val="24"/>
          <w:szCs w:val="24"/>
        </w:rPr>
        <w:t>—</w:t>
      </w:r>
      <w:r w:rsidRPr="00F76FC5">
        <w:rPr>
          <w:rFonts w:ascii="Times New Roman" w:hAnsi="Times New Roman"/>
          <w:sz w:val="24"/>
          <w:szCs w:val="24"/>
        </w:rPr>
        <w:t>should be stored in a chemically resistant secondary container separate from other acids.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T</w:t>
      </w:r>
      <w:r w:rsidR="006C5102">
        <w:rPr>
          <w:rFonts w:ascii="Times New Roman" w:hAnsi="Times New Roman"/>
          <w:sz w:val="24"/>
          <w:szCs w:val="24"/>
        </w:rPr>
        <w:t xml:space="preserve">he secondary container should be constructed of </w:t>
      </w:r>
      <w:r w:rsidRPr="00F76FC5">
        <w:rPr>
          <w:rFonts w:ascii="Times New Roman" w:hAnsi="Times New Roman"/>
          <w:sz w:val="24"/>
          <w:szCs w:val="24"/>
        </w:rPr>
        <w:t>polyethylene, PYREX</w:t>
      </w:r>
      <w:r w:rsidR="006A4182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or Nalgene.</w:t>
      </w:r>
    </w:p>
    <w:p w14:paraId="4C2AEF34" w14:textId="77777777" w:rsidR="005803FD" w:rsidRPr="00F76FC5" w:rsidRDefault="005803FD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A654A2A" w14:textId="36DDC947" w:rsidR="00A23B57" w:rsidRPr="00D336D3" w:rsidRDefault="00A23B57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Strong mineral acids </w:t>
      </w:r>
      <w:bookmarkStart w:id="93" w:name="_GoBack"/>
      <w:bookmarkEnd w:id="93"/>
      <w:del w:id="94" w:author="Rob Rioux" w:date="2016-10-18T07:05:00Z">
        <w:r w:rsidRPr="00F76FC5" w:rsidDel="005A6D0D">
          <w:rPr>
            <w:rFonts w:ascii="Times New Roman" w:hAnsi="Times New Roman"/>
            <w:sz w:val="24"/>
            <w:szCs w:val="24"/>
          </w:rPr>
          <w:delText xml:space="preserve">and </w:delText>
        </w:r>
        <w:commentRangeStart w:id="95"/>
        <w:r w:rsidRPr="00F76FC5" w:rsidDel="005A6D0D">
          <w:rPr>
            <w:rFonts w:ascii="Times New Roman" w:hAnsi="Times New Roman"/>
            <w:sz w:val="24"/>
            <w:szCs w:val="24"/>
          </w:rPr>
          <w:delText xml:space="preserve">ammonium hydroxide </w:delText>
        </w:r>
        <w:commentRangeEnd w:id="95"/>
        <w:r w:rsidR="001745B7" w:rsidDel="005A6D0D">
          <w:rPr>
            <w:rStyle w:val="CommentReference"/>
            <w:rFonts w:asciiTheme="minorHAnsi" w:hAnsiTheme="minorHAnsi" w:cstheme="minorBidi"/>
          </w:rPr>
          <w:commentReference w:id="95"/>
        </w:r>
      </w:del>
      <w:r w:rsidRPr="00F76FC5">
        <w:rPr>
          <w:rFonts w:ascii="Times New Roman" w:hAnsi="Times New Roman"/>
          <w:sz w:val="24"/>
          <w:szCs w:val="24"/>
        </w:rPr>
        <w:t>should not be stored in the same cabinet</w:t>
      </w:r>
      <w:r w:rsidRPr="00D336D3">
        <w:rPr>
          <w:rFonts w:ascii="Times New Roman" w:hAnsi="Times New Roman"/>
          <w:sz w:val="24"/>
          <w:szCs w:val="24"/>
        </w:rPr>
        <w:t>.</w:t>
      </w:r>
      <w:ins w:id="96" w:author="Taslima A Zaman" w:date="2016-09-28T14:27:00Z">
        <w:del w:id="97" w:author="Rob Rioux" w:date="2016-10-18T07:05:00Z">
          <w:r w:rsidR="00D336D3" w:rsidRPr="00D336D3" w:rsidDel="005A6D0D">
            <w:rPr>
              <w:rFonts w:ascii="Times New Roman" w:hAnsi="Times New Roman"/>
              <w:sz w:val="24"/>
              <w:szCs w:val="24"/>
            </w:rPr>
            <w:delText xml:space="preserve"> </w:delText>
          </w:r>
        </w:del>
      </w:ins>
      <w:ins w:id="98" w:author="Taslima A Zaman" w:date="2016-09-28T14:34:00Z">
        <w:del w:id="99" w:author="Rob Rioux" w:date="2016-10-18T07:05:00Z">
          <w:r w:rsidR="00E4018B" w:rsidDel="005A6D0D">
            <w:rPr>
              <w:rStyle w:val="apple-converted-space"/>
              <w:rFonts w:ascii="Times New Roman" w:hAnsi="Times New Roman"/>
              <w:color w:val="000000"/>
              <w:sz w:val="24"/>
              <w:szCs w:val="24"/>
            </w:rPr>
            <w:delText>F</w:delText>
          </w:r>
        </w:del>
      </w:ins>
      <w:ins w:id="100" w:author="Taslima A Zaman" w:date="2016-09-28T14:27:00Z">
        <w:del w:id="101" w:author="Rob Rioux" w:date="2016-10-18T07:05:00Z">
          <w:r w:rsidR="00D336D3" w:rsidRPr="00D336D3" w:rsidDel="005A6D0D">
            <w:rPr>
              <w:rFonts w:ascii="Times New Roman" w:hAnsi="Times New Roman"/>
              <w:color w:val="000000"/>
              <w:sz w:val="24"/>
              <w:szCs w:val="24"/>
            </w:rPr>
            <w:delText>umes from ammonium hydroxide</w:delText>
          </w:r>
          <w:r w:rsidR="00E4018B" w:rsidDel="005A6D0D">
            <w:rPr>
              <w:rFonts w:ascii="Times New Roman" w:hAnsi="Times New Roman"/>
              <w:color w:val="000000"/>
              <w:sz w:val="24"/>
              <w:szCs w:val="24"/>
            </w:rPr>
            <w:delText xml:space="preserve"> combining with acid fumes</w:delText>
          </w:r>
        </w:del>
      </w:ins>
      <w:ins w:id="102" w:author="Taslima A Zaman" w:date="2016-09-28T14:34:00Z">
        <w:del w:id="103" w:author="Rob Rioux" w:date="2016-10-18T07:05:00Z">
          <w:r w:rsidR="00E4018B" w:rsidDel="005A6D0D">
            <w:rPr>
              <w:rFonts w:ascii="Times New Roman" w:hAnsi="Times New Roman"/>
              <w:color w:val="000000"/>
              <w:sz w:val="24"/>
              <w:szCs w:val="24"/>
            </w:rPr>
            <w:delText xml:space="preserve"> may form ammonium salts, which are </w:delText>
          </w:r>
        </w:del>
      </w:ins>
      <w:ins w:id="104" w:author="Taslima A Zaman" w:date="2016-09-28T14:27:00Z">
        <w:del w:id="105" w:author="Rob Rioux" w:date="2016-10-18T07:05:00Z">
          <w:r w:rsidR="00E4018B" w:rsidDel="005A6D0D">
            <w:rPr>
              <w:rFonts w:ascii="Times New Roman" w:hAnsi="Times New Roman"/>
              <w:color w:val="000000"/>
              <w:sz w:val="24"/>
              <w:szCs w:val="24"/>
            </w:rPr>
            <w:delText>mildly acidic</w:delText>
          </w:r>
        </w:del>
      </w:ins>
      <w:ins w:id="106" w:author="Taslima A Zaman" w:date="2016-09-28T14:33:00Z">
        <w:del w:id="107" w:author="Rob Rioux" w:date="2016-10-18T07:05:00Z">
          <w:r w:rsidR="00E4018B" w:rsidDel="005A6D0D">
            <w:rPr>
              <w:rFonts w:ascii="Times New Roman" w:hAnsi="Times New Roman"/>
              <w:color w:val="000000"/>
              <w:sz w:val="24"/>
              <w:szCs w:val="24"/>
            </w:rPr>
            <w:delText xml:space="preserve"> </w:delText>
          </w:r>
        </w:del>
      </w:ins>
      <w:ins w:id="108" w:author="Taslima A Zaman" w:date="2016-09-28T14:35:00Z">
        <w:del w:id="109" w:author="Rob Rioux" w:date="2016-10-18T07:05:00Z">
          <w:r w:rsidR="00E4018B" w:rsidDel="005A6D0D">
            <w:rPr>
              <w:rFonts w:ascii="Times New Roman" w:hAnsi="Times New Roman"/>
              <w:color w:val="000000"/>
              <w:sz w:val="24"/>
              <w:szCs w:val="24"/>
            </w:rPr>
            <w:delText>and over time</w:delText>
          </w:r>
        </w:del>
      </w:ins>
      <w:ins w:id="110" w:author="Taslima A Zaman" w:date="2016-09-28T14:27:00Z">
        <w:del w:id="111" w:author="Rob Rioux" w:date="2016-10-18T07:05:00Z">
          <w:r w:rsidR="00D336D3" w:rsidRPr="00D336D3" w:rsidDel="005A6D0D">
            <w:rPr>
              <w:rFonts w:ascii="Times New Roman" w:hAnsi="Times New Roman"/>
              <w:color w:val="000000"/>
              <w:sz w:val="24"/>
              <w:szCs w:val="24"/>
            </w:rPr>
            <w:delText xml:space="preserve"> can degrade labels and both wood and metal storage shelves.</w:delText>
          </w:r>
        </w:del>
      </w:ins>
    </w:p>
    <w:p w14:paraId="7911E7CB" w14:textId="77777777" w:rsidR="00A23B57" w:rsidRPr="00F76FC5" w:rsidRDefault="00A23B57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2BBAD51" w14:textId="25CAA969" w:rsidR="005353A8" w:rsidRPr="00F76FC5" w:rsidRDefault="00A23B57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Avoid storing acids on metal shelves or use secondary containers made of plastic or in case of hydrofluoric acid, polyethylene.</w:t>
      </w:r>
    </w:p>
    <w:p w14:paraId="1EAD4D4F" w14:textId="77777777" w:rsidR="005353A8" w:rsidRPr="00F76FC5" w:rsidRDefault="005353A8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3191350" w14:textId="05DDB821" w:rsidR="005353A8" w:rsidRPr="00F76FC5" w:rsidRDefault="00A23B57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If mineral acids must be transferred to smaller working containers, make sure the container is compatible with the acid and </w:t>
      </w:r>
      <w:r w:rsidR="005353A8" w:rsidRPr="00F76FC5">
        <w:rPr>
          <w:rFonts w:ascii="Times New Roman" w:hAnsi="Times New Roman"/>
          <w:sz w:val="24"/>
          <w:szCs w:val="24"/>
        </w:rPr>
        <w:t>must be labeled with all of the required information that is on the permanent or manufacturers’ container labels.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5353A8" w:rsidRPr="00F76FC5">
        <w:rPr>
          <w:rFonts w:ascii="Times New Roman" w:hAnsi="Times New Roman"/>
          <w:sz w:val="24"/>
          <w:szCs w:val="24"/>
        </w:rPr>
        <w:t>The permanent or m</w:t>
      </w:r>
      <w:r w:rsidR="006C5102">
        <w:rPr>
          <w:rFonts w:ascii="Times New Roman" w:hAnsi="Times New Roman"/>
          <w:sz w:val="24"/>
          <w:szCs w:val="24"/>
        </w:rPr>
        <w:t>anufacturers’ container label</w:t>
      </w:r>
      <w:r w:rsidR="005353A8" w:rsidRPr="00F76FC5">
        <w:rPr>
          <w:rFonts w:ascii="Times New Roman" w:hAnsi="Times New Roman"/>
          <w:sz w:val="24"/>
          <w:szCs w:val="24"/>
        </w:rPr>
        <w:t xml:space="preserve"> must meet OSHA’s Hazard Communication standard [29 CFR 1910.1200(f)(1)] by providing the following information:</w:t>
      </w:r>
    </w:p>
    <w:p w14:paraId="240FCE5D" w14:textId="77777777" w:rsidR="005353A8" w:rsidRPr="00F76FC5" w:rsidRDefault="005353A8" w:rsidP="006C5102">
      <w:pPr>
        <w:pStyle w:val="ListParagraph"/>
        <w:spacing w:after="100"/>
        <w:ind w:left="900"/>
        <w:jc w:val="both"/>
        <w:rPr>
          <w:rFonts w:ascii="Times New Roman" w:hAnsi="Times New Roman" w:cs="Times New Roman"/>
        </w:rPr>
      </w:pPr>
    </w:p>
    <w:p w14:paraId="0406C10D" w14:textId="04C74456" w:rsidR="005353A8" w:rsidRPr="00F76FC5" w:rsidRDefault="005353A8" w:rsidP="0069537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</w:rPr>
        <w:t xml:space="preserve">Chemical identity </w:t>
      </w:r>
      <w:r w:rsidR="006C5102">
        <w:rPr>
          <w:rFonts w:ascii="Times New Roman" w:hAnsi="Times New Roman" w:cs="Times New Roman"/>
        </w:rPr>
        <w:t>and appropriate hazard warnings</w:t>
      </w:r>
      <w:r w:rsidR="001745B7">
        <w:rPr>
          <w:rFonts w:ascii="Times New Roman" w:hAnsi="Times New Roman" w:cs="Times New Roman"/>
        </w:rPr>
        <w:t>.</w:t>
      </w:r>
    </w:p>
    <w:p w14:paraId="1228D329" w14:textId="56B9E509" w:rsidR="005353A8" w:rsidRPr="00F76FC5" w:rsidRDefault="005353A8" w:rsidP="0069537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</w:rPr>
        <w:t>Hazard warnings must provide immediate recognition of the primary health and/or physical hazard(s) using pictograms, signal words</w:t>
      </w:r>
      <w:r w:rsidR="001745B7">
        <w:rPr>
          <w:rFonts w:ascii="Times New Roman" w:hAnsi="Times New Roman" w:cs="Times New Roman"/>
        </w:rPr>
        <w:t>,</w:t>
      </w:r>
      <w:r w:rsidRPr="00F76FC5">
        <w:rPr>
          <w:rFonts w:ascii="Times New Roman" w:hAnsi="Times New Roman" w:cs="Times New Roman"/>
        </w:rPr>
        <w:t xml:space="preserve"> and precautionary statements. The hazard label must also be permanent, legible</w:t>
      </w:r>
      <w:r w:rsidR="001745B7">
        <w:rPr>
          <w:rFonts w:ascii="Times New Roman" w:hAnsi="Times New Roman" w:cs="Times New Roman"/>
        </w:rPr>
        <w:t>,</w:t>
      </w:r>
      <w:r w:rsidRPr="00F76FC5">
        <w:rPr>
          <w:rFonts w:ascii="Times New Roman" w:hAnsi="Times New Roman" w:cs="Times New Roman"/>
        </w:rPr>
        <w:t xml:space="preserve"> and written in English.</w:t>
      </w:r>
    </w:p>
    <w:p w14:paraId="433991A7" w14:textId="3DCB4115" w:rsidR="005353A8" w:rsidRPr="00F76FC5" w:rsidRDefault="005353A8" w:rsidP="00695372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</w:rPr>
        <w:t>The name, address</w:t>
      </w:r>
      <w:r w:rsidR="001745B7">
        <w:rPr>
          <w:rFonts w:ascii="Times New Roman" w:hAnsi="Times New Roman" w:cs="Times New Roman"/>
        </w:rPr>
        <w:t>,</w:t>
      </w:r>
      <w:r w:rsidRPr="00F76FC5">
        <w:rPr>
          <w:rFonts w:ascii="Times New Roman" w:hAnsi="Times New Roman" w:cs="Times New Roman"/>
        </w:rPr>
        <w:t xml:space="preserve"> and telephone number of the chemical manufacturer, importer</w:t>
      </w:r>
      <w:r w:rsidR="001745B7">
        <w:rPr>
          <w:rFonts w:ascii="Times New Roman" w:hAnsi="Times New Roman" w:cs="Times New Roman"/>
        </w:rPr>
        <w:t>,</w:t>
      </w:r>
      <w:r w:rsidRPr="00F76FC5">
        <w:rPr>
          <w:rFonts w:ascii="Times New Roman" w:hAnsi="Times New Roman" w:cs="Times New Roman"/>
        </w:rPr>
        <w:t xml:space="preserve"> or other responsible party.</w:t>
      </w:r>
    </w:p>
    <w:p w14:paraId="1B5826FF" w14:textId="77777777" w:rsidR="006C6EE4" w:rsidRPr="006C5102" w:rsidRDefault="006C6EE4" w:rsidP="006C5102">
      <w:pPr>
        <w:jc w:val="both"/>
        <w:rPr>
          <w:rFonts w:ascii="Times New Roman" w:hAnsi="Times New Roman" w:cs="Times New Roman"/>
        </w:rPr>
      </w:pPr>
    </w:p>
    <w:p w14:paraId="45CE23AF" w14:textId="0D0F3257" w:rsidR="005353A8" w:rsidRPr="00F76FC5" w:rsidRDefault="005353A8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Avoid over</w:t>
      </w:r>
      <w:r w:rsidR="001745B7">
        <w:rPr>
          <w:rFonts w:ascii="Times New Roman" w:hAnsi="Times New Roman"/>
          <w:sz w:val="24"/>
          <w:szCs w:val="24"/>
        </w:rPr>
        <w:t>-</w:t>
      </w:r>
      <w:r w:rsidRPr="00F76FC5">
        <w:rPr>
          <w:rFonts w:ascii="Times New Roman" w:hAnsi="Times New Roman"/>
          <w:sz w:val="24"/>
          <w:szCs w:val="24"/>
        </w:rPr>
        <w:t>purchasing and only purchase what can be stored safely in the laboratory.</w:t>
      </w:r>
    </w:p>
    <w:p w14:paraId="5E6FB198" w14:textId="77777777" w:rsidR="005353A8" w:rsidRPr="00F76FC5" w:rsidRDefault="005353A8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8275ACD" w14:textId="5077AA2B" w:rsidR="005353A8" w:rsidRPr="00F76FC5" w:rsidRDefault="005353A8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lastRenderedPageBreak/>
        <w:t>Always handle minera</w:t>
      </w:r>
      <w:r w:rsidR="006C5102">
        <w:rPr>
          <w:rFonts w:ascii="Times New Roman" w:hAnsi="Times New Roman"/>
          <w:sz w:val="24"/>
          <w:szCs w:val="24"/>
        </w:rPr>
        <w:t>l acids in a properly functioning</w:t>
      </w:r>
      <w:r w:rsidR="0078511F" w:rsidRPr="00F76FC5">
        <w:rPr>
          <w:rFonts w:ascii="Times New Roman" w:hAnsi="Times New Roman"/>
          <w:sz w:val="24"/>
          <w:szCs w:val="24"/>
        </w:rPr>
        <w:t xml:space="preserve"> chemical fume hood.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6C5102">
        <w:rPr>
          <w:rFonts w:ascii="Times New Roman" w:hAnsi="Times New Roman"/>
          <w:sz w:val="24"/>
          <w:szCs w:val="24"/>
        </w:rPr>
        <w:t>Ensure that the sash is working properly, exhaust management is appropriate</w:t>
      </w:r>
      <w:r w:rsidR="00D301D5">
        <w:rPr>
          <w:rFonts w:ascii="Times New Roman" w:hAnsi="Times New Roman"/>
          <w:sz w:val="24"/>
          <w:szCs w:val="24"/>
        </w:rPr>
        <w:t>,</w:t>
      </w:r>
      <w:r w:rsidR="006C5102">
        <w:rPr>
          <w:rFonts w:ascii="Times New Roman" w:hAnsi="Times New Roman"/>
          <w:sz w:val="24"/>
          <w:szCs w:val="24"/>
        </w:rPr>
        <w:t xml:space="preserve"> and recently verified.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6C5102">
        <w:rPr>
          <w:rFonts w:ascii="Times New Roman" w:hAnsi="Times New Roman"/>
          <w:sz w:val="24"/>
          <w:szCs w:val="24"/>
        </w:rPr>
        <w:t>Additionally, practice good housekeeping in the hood prior to utilizing the mineral acid.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6C5102">
        <w:rPr>
          <w:rFonts w:ascii="Times New Roman" w:hAnsi="Times New Roman"/>
          <w:sz w:val="24"/>
          <w:szCs w:val="24"/>
        </w:rPr>
        <w:t>Remove incompatible materials and ensure clutter in the hood is reduced or eliminated to a level that enables safe handling and manipulation.</w:t>
      </w:r>
    </w:p>
    <w:p w14:paraId="0716BA9B" w14:textId="77777777" w:rsidR="005353A8" w:rsidRPr="00F76FC5" w:rsidRDefault="005353A8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2C2E087" w14:textId="224FB88E" w:rsidR="0078511F" w:rsidRPr="00F76FC5" w:rsidRDefault="005353A8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Containers should be kept </w:t>
      </w:r>
      <w:r w:rsidR="0078511F" w:rsidRPr="00F76FC5">
        <w:rPr>
          <w:rFonts w:ascii="Times New Roman" w:hAnsi="Times New Roman"/>
          <w:sz w:val="24"/>
          <w:szCs w:val="24"/>
        </w:rPr>
        <w:t>upright and tightly closed in a dry and well-ventilated place.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When opened, containers must be resealed to prevent spills.</w:t>
      </w:r>
    </w:p>
    <w:p w14:paraId="72E4C246" w14:textId="77777777" w:rsidR="005353A8" w:rsidRPr="00F76FC5" w:rsidRDefault="005353A8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A845135" w14:textId="4D3F0092" w:rsidR="005353A8" w:rsidRPr="00F76FC5" w:rsidRDefault="005353A8" w:rsidP="006C5102">
      <w:pPr>
        <w:pStyle w:val="NormalWeb"/>
        <w:numPr>
          <w:ilvl w:val="0"/>
          <w:numId w:val="11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Store and handle away from ignition sources and avoid </w:t>
      </w:r>
      <w:r w:rsidR="004107A9" w:rsidRPr="00F76FC5">
        <w:rPr>
          <w:rFonts w:ascii="Times New Roman" w:hAnsi="Times New Roman"/>
          <w:sz w:val="24"/>
          <w:szCs w:val="24"/>
        </w:rPr>
        <w:t>heat and shock or friction.</w:t>
      </w:r>
    </w:p>
    <w:p w14:paraId="5539B2E4" w14:textId="77777777" w:rsidR="00A34406" w:rsidRPr="00F76FC5" w:rsidRDefault="00A34406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EBDDAA2" w14:textId="6B4C9A27" w:rsidR="00F272AA" w:rsidRPr="00F76FC5" w:rsidRDefault="00F272AA" w:rsidP="00187E0B">
      <w:pPr>
        <w:pStyle w:val="NormalWeb"/>
        <w:numPr>
          <w:ilvl w:val="0"/>
          <w:numId w:val="33"/>
        </w:numPr>
        <w:spacing w:before="0" w:beforeAutospacing="0" w:after="0" w:afterAutospacing="0"/>
        <w:ind w:left="36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Emergency Procedures</w:t>
      </w:r>
    </w:p>
    <w:p w14:paraId="747944AD" w14:textId="77777777" w:rsidR="00F272AA" w:rsidRPr="00F76FC5" w:rsidRDefault="00F272AA" w:rsidP="006C5102">
      <w:pPr>
        <w:pStyle w:val="NormalWeb"/>
        <w:spacing w:before="0" w:beforeAutospacing="0" w:after="0" w:afterAutospacing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0EA2B6DC" w14:textId="57E15CC6" w:rsidR="0078511F" w:rsidRPr="00F76FC5" w:rsidRDefault="0078511F" w:rsidP="006C5102">
      <w:pPr>
        <w:pStyle w:val="NormalWeb"/>
        <w:numPr>
          <w:ilvl w:val="0"/>
          <w:numId w:val="16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E</w:t>
      </w:r>
      <w:r w:rsidR="00DD6910" w:rsidRPr="00F76FC5">
        <w:rPr>
          <w:rFonts w:ascii="Times New Roman" w:hAnsi="Times New Roman"/>
          <w:sz w:val="24"/>
          <w:szCs w:val="24"/>
        </w:rPr>
        <w:t>xposures/Unintended Contact</w:t>
      </w:r>
      <w:r w:rsidRPr="00F76FC5">
        <w:rPr>
          <w:rFonts w:ascii="Times New Roman" w:hAnsi="Times New Roman"/>
          <w:sz w:val="24"/>
          <w:szCs w:val="24"/>
        </w:rPr>
        <w:t xml:space="preserve"> </w:t>
      </w:r>
    </w:p>
    <w:p w14:paraId="6062B101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D702169" w14:textId="1B0AF2C6" w:rsidR="00F272AA" w:rsidRPr="00F76FC5" w:rsidRDefault="00F272AA" w:rsidP="006C5102">
      <w:pPr>
        <w:pStyle w:val="NormalWeb"/>
        <w:numPr>
          <w:ilvl w:val="0"/>
          <w:numId w:val="18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In case of skin contact, immediately remove contaminated clothing and rinse thoroughly with water for at least 15 min. </w:t>
      </w:r>
    </w:p>
    <w:p w14:paraId="55BDCEDE" w14:textId="77777777" w:rsidR="00F272AA" w:rsidRPr="00F76FC5" w:rsidRDefault="00F272AA" w:rsidP="006C5102">
      <w:pPr>
        <w:pStyle w:val="NormalWeb"/>
        <w:spacing w:before="0" w:beforeAutospacing="0" w:after="0" w:afterAutospacing="0"/>
        <w:ind w:left="1620"/>
        <w:jc w:val="both"/>
        <w:rPr>
          <w:rFonts w:ascii="Times New Roman" w:hAnsi="Times New Roman"/>
          <w:sz w:val="24"/>
          <w:szCs w:val="24"/>
        </w:rPr>
      </w:pPr>
    </w:p>
    <w:p w14:paraId="2587E6DC" w14:textId="0E104E21" w:rsidR="00F272AA" w:rsidRPr="00F76FC5" w:rsidRDefault="00F272AA" w:rsidP="006C5102">
      <w:pPr>
        <w:pStyle w:val="NormalWeb"/>
        <w:numPr>
          <w:ilvl w:val="0"/>
          <w:numId w:val="18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In case of eye exposure, immediately rinse eyes with copious amount of water for at least 15 min and then promptly seek medical attention. </w:t>
      </w:r>
    </w:p>
    <w:p w14:paraId="2D4299EE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F17FE79" w14:textId="77777777" w:rsidR="00F272AA" w:rsidRPr="00F76FC5" w:rsidRDefault="00F272AA" w:rsidP="006C5102">
      <w:pPr>
        <w:pStyle w:val="NormalWeb"/>
        <w:numPr>
          <w:ilvl w:val="0"/>
          <w:numId w:val="18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 xml:space="preserve">In the case of large amounts of vapor inhalation, move person to fresh air and then seek medical attention. </w:t>
      </w:r>
    </w:p>
    <w:p w14:paraId="05692E7A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52D4D34" w14:textId="068A5EF2" w:rsidR="00F272AA" w:rsidRPr="00F76FC5" w:rsidRDefault="00F272AA" w:rsidP="006C5102">
      <w:pPr>
        <w:pStyle w:val="NormalWeb"/>
        <w:numPr>
          <w:ilvl w:val="0"/>
          <w:numId w:val="18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In the case of ingestion, immediately seek medical attention.</w:t>
      </w:r>
    </w:p>
    <w:p w14:paraId="1D1E2630" w14:textId="77777777" w:rsidR="00F272AA" w:rsidRPr="00F76FC5" w:rsidRDefault="00F272AA" w:rsidP="006C5102">
      <w:pPr>
        <w:pStyle w:val="NormalWeb"/>
        <w:spacing w:before="0" w:beforeAutospacing="0" w:after="0" w:afterAutospacing="0"/>
        <w:ind w:left="900"/>
        <w:jc w:val="both"/>
        <w:rPr>
          <w:rFonts w:ascii="Times New Roman" w:hAnsi="Times New Roman"/>
          <w:sz w:val="24"/>
          <w:szCs w:val="24"/>
        </w:rPr>
      </w:pPr>
    </w:p>
    <w:p w14:paraId="68B905BE" w14:textId="28ABC2F3" w:rsidR="00F272AA" w:rsidRPr="00F76FC5" w:rsidRDefault="00F272AA" w:rsidP="006C5102">
      <w:pPr>
        <w:pStyle w:val="NormalWeb"/>
        <w:numPr>
          <w:ilvl w:val="0"/>
          <w:numId w:val="16"/>
        </w:numPr>
        <w:spacing w:before="0" w:beforeAutospacing="0" w:after="0" w:afterAutospacing="0"/>
        <w:ind w:left="900" w:hanging="54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Spills</w:t>
      </w:r>
    </w:p>
    <w:p w14:paraId="2F28B984" w14:textId="77777777" w:rsidR="00F272AA" w:rsidRPr="00F76FC5" w:rsidRDefault="00F272AA" w:rsidP="006C5102">
      <w:pPr>
        <w:pStyle w:val="NormalWeb"/>
        <w:spacing w:before="0" w:beforeAutospacing="0" w:after="0" w:afterAutospacing="0"/>
        <w:ind w:left="900"/>
        <w:jc w:val="both"/>
        <w:rPr>
          <w:rFonts w:ascii="Times New Roman" w:hAnsi="Times New Roman"/>
          <w:sz w:val="24"/>
          <w:szCs w:val="24"/>
        </w:rPr>
      </w:pPr>
    </w:p>
    <w:p w14:paraId="315F5128" w14:textId="2292044F" w:rsidR="00F272AA" w:rsidRPr="00F76FC5" w:rsidRDefault="00F272AA" w:rsidP="006C5102">
      <w:pPr>
        <w:pStyle w:val="NormalWeb"/>
        <w:numPr>
          <w:ilvl w:val="0"/>
          <w:numId w:val="21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In the case of a chemical spill, the sooner it is controlled, the less damage it can cause.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As the spill is controlled, the spill should also be contained in an as small as possible area and p</w:t>
      </w:r>
      <w:r w:rsidR="009C282F">
        <w:rPr>
          <w:rFonts w:ascii="Times New Roman" w:hAnsi="Times New Roman"/>
          <w:sz w:val="24"/>
          <w:szCs w:val="24"/>
        </w:rPr>
        <w:t>revent</w:t>
      </w:r>
      <w:r w:rsidR="00D301D5">
        <w:rPr>
          <w:rFonts w:ascii="Times New Roman" w:hAnsi="Times New Roman"/>
          <w:sz w:val="24"/>
          <w:szCs w:val="24"/>
        </w:rPr>
        <w:t>ed</w:t>
      </w:r>
      <w:r w:rsidR="009C282F">
        <w:rPr>
          <w:rFonts w:ascii="Times New Roman" w:hAnsi="Times New Roman"/>
          <w:sz w:val="24"/>
          <w:szCs w:val="24"/>
        </w:rPr>
        <w:t xml:space="preserve"> from spreading </w:t>
      </w:r>
      <w:r w:rsidRPr="00F76FC5">
        <w:rPr>
          <w:rFonts w:ascii="Times New Roman" w:hAnsi="Times New Roman"/>
          <w:sz w:val="24"/>
          <w:szCs w:val="24"/>
        </w:rPr>
        <w:t>further.</w:t>
      </w:r>
    </w:p>
    <w:p w14:paraId="4D3A0F9C" w14:textId="77777777" w:rsidR="00F272AA" w:rsidRPr="00F76FC5" w:rsidRDefault="00F272AA" w:rsidP="006C5102">
      <w:pPr>
        <w:pStyle w:val="NormalWeb"/>
        <w:spacing w:before="0" w:beforeAutospacing="0" w:after="0" w:afterAutospacing="0"/>
        <w:ind w:left="1620"/>
        <w:jc w:val="both"/>
        <w:rPr>
          <w:rFonts w:ascii="Times New Roman" w:hAnsi="Times New Roman"/>
          <w:sz w:val="24"/>
          <w:szCs w:val="24"/>
        </w:rPr>
      </w:pPr>
    </w:p>
    <w:p w14:paraId="43BC9EF6" w14:textId="2DF26996" w:rsidR="00F272AA" w:rsidRPr="00F76FC5" w:rsidRDefault="00F272AA" w:rsidP="006C5102">
      <w:pPr>
        <w:pStyle w:val="NormalWeb"/>
        <w:numPr>
          <w:ilvl w:val="0"/>
          <w:numId w:val="21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The spill must be cleaned immediately.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Laboratories requiring the handling of mineral acids should have spill kits readily available.</w:t>
      </w:r>
    </w:p>
    <w:p w14:paraId="255B0299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4362D3C" w14:textId="17F3CBF3" w:rsidR="00F272AA" w:rsidRPr="00F76FC5" w:rsidRDefault="00F272AA" w:rsidP="006C5102">
      <w:pPr>
        <w:pStyle w:val="NormalWeb"/>
        <w:numPr>
          <w:ilvl w:val="0"/>
          <w:numId w:val="21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Decontamination or neutralization may be required for which solid sodium bicarbonate or calcium carbonate is recommended.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The spill may be covered with the acid neutralizer and then swept up with absorbent pads or a broom.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9C282F">
        <w:rPr>
          <w:rFonts w:ascii="Times New Roman" w:hAnsi="Times New Roman"/>
          <w:sz w:val="24"/>
          <w:szCs w:val="24"/>
        </w:rPr>
        <w:t>If this is to be handled by a laboratory investigator, consultation as to the appropriate level of PPE is recommended.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="009C282F">
        <w:rPr>
          <w:rFonts w:ascii="Times New Roman" w:hAnsi="Times New Roman"/>
          <w:sz w:val="24"/>
          <w:szCs w:val="24"/>
        </w:rPr>
        <w:t>A standard operating procedure (SOP) should be developed to handle these kind of safety issues in the laboratory prior to any experimental work requiring mineral acid usage.</w:t>
      </w:r>
    </w:p>
    <w:p w14:paraId="1DA75295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2CCFDF4" w14:textId="28E1CEC0" w:rsidR="00EC370F" w:rsidRPr="00F76FC5" w:rsidRDefault="00F272AA" w:rsidP="006C5102">
      <w:pPr>
        <w:pStyle w:val="NormalWeb"/>
        <w:numPr>
          <w:ilvl w:val="0"/>
          <w:numId w:val="21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In case of a large spill, evacuate the area immediately alerting others</w:t>
      </w:r>
      <w:r w:rsidR="00D301D5">
        <w:rPr>
          <w:rFonts w:ascii="Times New Roman" w:hAnsi="Times New Roman"/>
          <w:sz w:val="24"/>
          <w:szCs w:val="24"/>
        </w:rPr>
        <w:t>,</w:t>
      </w:r>
      <w:r w:rsidRPr="00F76FC5">
        <w:rPr>
          <w:rFonts w:ascii="Times New Roman" w:hAnsi="Times New Roman"/>
          <w:sz w:val="24"/>
          <w:szCs w:val="24"/>
        </w:rPr>
        <w:t xml:space="preserve"> and call 911.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Make sure someone is near the scene to provide information to the </w:t>
      </w:r>
      <w:r w:rsidRPr="00F76FC5">
        <w:rPr>
          <w:rFonts w:ascii="Times New Roman" w:hAnsi="Times New Roman"/>
          <w:sz w:val="24"/>
          <w:szCs w:val="24"/>
        </w:rPr>
        <w:lastRenderedPageBreak/>
        <w:t>responders.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>Have the produ</w:t>
      </w:r>
      <w:r w:rsidR="009C282F">
        <w:rPr>
          <w:rFonts w:ascii="Times New Roman" w:hAnsi="Times New Roman"/>
          <w:sz w:val="24"/>
          <w:szCs w:val="24"/>
        </w:rPr>
        <w:t xml:space="preserve">ct information and the </w:t>
      </w:r>
      <w:r w:rsidRPr="00F76FC5">
        <w:rPr>
          <w:rFonts w:ascii="Times New Roman" w:hAnsi="Times New Roman"/>
          <w:sz w:val="24"/>
          <w:szCs w:val="24"/>
        </w:rPr>
        <w:t xml:space="preserve">safety data sheet </w:t>
      </w:r>
      <w:r w:rsidR="009C282F">
        <w:rPr>
          <w:rFonts w:ascii="Times New Roman" w:hAnsi="Times New Roman"/>
          <w:sz w:val="24"/>
          <w:szCs w:val="24"/>
        </w:rPr>
        <w:t>(</w:t>
      </w:r>
      <w:r w:rsidRPr="00F76FC5">
        <w:rPr>
          <w:rFonts w:ascii="Times New Roman" w:hAnsi="Times New Roman"/>
          <w:sz w:val="24"/>
          <w:szCs w:val="24"/>
        </w:rPr>
        <w:t>SDS) available.</w:t>
      </w:r>
      <w:r w:rsidR="00EC370F" w:rsidRPr="00F76FC5">
        <w:rPr>
          <w:rFonts w:ascii="Times New Roman" w:hAnsi="Times New Roman"/>
          <w:sz w:val="24"/>
          <w:szCs w:val="24"/>
        </w:rPr>
        <w:t xml:space="preserve"> </w:t>
      </w:r>
    </w:p>
    <w:p w14:paraId="3896EBE6" w14:textId="77777777" w:rsidR="00EC370F" w:rsidRPr="00F76FC5" w:rsidRDefault="00EC370F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391A30C" w14:textId="5E0BE62C" w:rsidR="00EC370F" w:rsidRPr="00F76FC5" w:rsidRDefault="00EC370F" w:rsidP="006C5102">
      <w:pPr>
        <w:pStyle w:val="NormalWeb"/>
        <w:numPr>
          <w:ilvl w:val="0"/>
          <w:numId w:val="21"/>
        </w:numPr>
        <w:spacing w:before="0" w:beforeAutospacing="0" w:after="0" w:afterAutospacing="0"/>
        <w:ind w:left="1620" w:hanging="72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All spills, minor or large, must be reported to the proper regulatory agencies.</w:t>
      </w:r>
      <w:r w:rsidR="006A4182">
        <w:rPr>
          <w:rFonts w:ascii="Times New Roman" w:hAnsi="Times New Roman"/>
          <w:sz w:val="24"/>
          <w:szCs w:val="24"/>
        </w:rPr>
        <w:t xml:space="preserve"> </w:t>
      </w:r>
      <w:r w:rsidRPr="00F76FC5">
        <w:rPr>
          <w:rFonts w:ascii="Times New Roman" w:hAnsi="Times New Roman"/>
          <w:sz w:val="24"/>
          <w:szCs w:val="24"/>
        </w:rPr>
        <w:t xml:space="preserve">Environmental Health and Safety (EHS) performs all regulatory notifications and verifies that the spill clean-up meets regulatory requirements and standards. </w:t>
      </w:r>
    </w:p>
    <w:p w14:paraId="2B7FCE90" w14:textId="77777777" w:rsidR="00F272AA" w:rsidRPr="00F76FC5" w:rsidRDefault="00F272AA" w:rsidP="006C5102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F46E491" w14:textId="4E07C18C" w:rsidR="00DD6910" w:rsidRPr="00F76FC5" w:rsidRDefault="00F76FC5" w:rsidP="00187E0B">
      <w:pPr>
        <w:pStyle w:val="NormalWeb"/>
        <w:numPr>
          <w:ilvl w:val="0"/>
          <w:numId w:val="33"/>
        </w:numPr>
        <w:spacing w:before="0" w:beforeAutospacing="0" w:after="0" w:afterAutospacing="0"/>
        <w:ind w:left="360"/>
        <w:jc w:val="both"/>
        <w:rPr>
          <w:rFonts w:ascii="Times New Roman" w:hAnsi="Times New Roman"/>
          <w:sz w:val="24"/>
          <w:szCs w:val="24"/>
        </w:rPr>
      </w:pPr>
      <w:r w:rsidRPr="00F76FC5">
        <w:rPr>
          <w:rFonts w:ascii="Times New Roman" w:hAnsi="Times New Roman"/>
          <w:sz w:val="24"/>
          <w:szCs w:val="24"/>
        </w:rPr>
        <w:t>Waste Disposal</w:t>
      </w:r>
    </w:p>
    <w:p w14:paraId="01FFD129" w14:textId="77777777" w:rsidR="00F76FC5" w:rsidRPr="00F76FC5" w:rsidRDefault="00F76FC5" w:rsidP="009C282F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21A1AEA" w14:textId="307B8E8F" w:rsidR="00710C8D" w:rsidRDefault="00A91D31" w:rsidP="006C510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900" w:hanging="540"/>
        <w:jc w:val="both"/>
        <w:rPr>
          <w:rFonts w:ascii="Times New Roman" w:hAnsi="Times New Roman" w:cs="Times New Roman"/>
          <w:color w:val="2A2A2A"/>
        </w:rPr>
      </w:pPr>
      <w:r>
        <w:rPr>
          <w:rFonts w:ascii="Times New Roman" w:hAnsi="Times New Roman" w:cs="Times New Roman"/>
          <w:color w:val="2A2A2A"/>
        </w:rPr>
        <w:t xml:space="preserve">Acid wastes should be kept separate from other waste materials and used with secondary containers. </w:t>
      </w:r>
    </w:p>
    <w:p w14:paraId="2977C8B7" w14:textId="77777777" w:rsidR="00710C8D" w:rsidRPr="009C282F" w:rsidRDefault="00710C8D" w:rsidP="009C28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</w:rPr>
      </w:pPr>
    </w:p>
    <w:p w14:paraId="735BCDA6" w14:textId="574F933D" w:rsidR="00710C8D" w:rsidRDefault="00A91D31" w:rsidP="006C510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900" w:hanging="540"/>
        <w:jc w:val="both"/>
        <w:rPr>
          <w:rFonts w:ascii="Times New Roman" w:hAnsi="Times New Roman" w:cs="Times New Roman"/>
          <w:color w:val="2A2A2A"/>
        </w:rPr>
      </w:pPr>
      <w:r>
        <w:rPr>
          <w:rFonts w:ascii="Times New Roman" w:hAnsi="Times New Roman" w:cs="Times New Roman"/>
          <w:color w:val="2A2A2A"/>
        </w:rPr>
        <w:t xml:space="preserve">Check waste solutions periodically for gas evolution and avoid over-pressurized containers, which may violently erupt. </w:t>
      </w:r>
    </w:p>
    <w:p w14:paraId="6136DD13" w14:textId="77777777" w:rsidR="00710C8D" w:rsidRPr="00710C8D" w:rsidRDefault="00710C8D" w:rsidP="006C51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</w:rPr>
      </w:pPr>
    </w:p>
    <w:p w14:paraId="5BDEE3E8" w14:textId="382476D5" w:rsidR="00710C8D" w:rsidRDefault="009C282F" w:rsidP="006C510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900" w:hanging="540"/>
        <w:jc w:val="both"/>
        <w:rPr>
          <w:rFonts w:ascii="Times New Roman" w:hAnsi="Times New Roman" w:cs="Times New Roman"/>
          <w:color w:val="2A2A2A"/>
        </w:rPr>
      </w:pPr>
      <w:r>
        <w:rPr>
          <w:rFonts w:ascii="Times New Roman" w:hAnsi="Times New Roman" w:cs="Times New Roman"/>
          <w:color w:val="2A2A2A"/>
        </w:rPr>
        <w:t xml:space="preserve">Dispose of waste through your organization’s </w:t>
      </w:r>
      <w:r w:rsidR="00F76FC5" w:rsidRPr="00F76FC5">
        <w:rPr>
          <w:rFonts w:ascii="Times New Roman" w:hAnsi="Times New Roman" w:cs="Times New Roman"/>
          <w:color w:val="2A2A2A"/>
        </w:rPr>
        <w:t xml:space="preserve">chemical waste </w:t>
      </w:r>
      <w:r w:rsidR="00A91D31">
        <w:rPr>
          <w:rFonts w:ascii="Times New Roman" w:hAnsi="Times New Roman" w:cs="Times New Roman"/>
          <w:color w:val="2A2A2A"/>
        </w:rPr>
        <w:t>management system</w:t>
      </w:r>
      <w:r w:rsidR="00F76FC5" w:rsidRPr="00F76FC5">
        <w:rPr>
          <w:rFonts w:ascii="Times New Roman" w:hAnsi="Times New Roman" w:cs="Times New Roman"/>
          <w:color w:val="2A2A2A"/>
        </w:rPr>
        <w:t>.</w:t>
      </w:r>
    </w:p>
    <w:p w14:paraId="1C76F4C2" w14:textId="77777777" w:rsidR="00710C8D" w:rsidRPr="00710C8D" w:rsidRDefault="00710C8D" w:rsidP="006C51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A2A2A"/>
        </w:rPr>
      </w:pPr>
    </w:p>
    <w:p w14:paraId="7D29F142" w14:textId="56BC06A4" w:rsidR="00710C8D" w:rsidRPr="00710C8D" w:rsidRDefault="00F76FC5" w:rsidP="006C510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900" w:hanging="540"/>
        <w:jc w:val="both"/>
        <w:rPr>
          <w:rFonts w:ascii="Times New Roman" w:hAnsi="Times New Roman" w:cs="Times New Roman"/>
          <w:color w:val="2A2A2A"/>
        </w:rPr>
      </w:pPr>
      <w:r w:rsidRPr="00710C8D">
        <w:rPr>
          <w:rFonts w:ascii="Times New Roman" w:hAnsi="Times New Roman" w:cs="Times New Roman"/>
          <w:color w:val="2A2A2A"/>
        </w:rPr>
        <w:t xml:space="preserve">If the waste solution does </w:t>
      </w:r>
      <w:r w:rsidR="00A91D31">
        <w:rPr>
          <w:rFonts w:ascii="Times New Roman" w:hAnsi="Times New Roman" w:cs="Times New Roman"/>
          <w:color w:val="2A2A2A"/>
        </w:rPr>
        <w:t>not</w:t>
      </w:r>
      <w:r w:rsidRPr="00710C8D">
        <w:rPr>
          <w:rFonts w:ascii="Times New Roman" w:hAnsi="Times New Roman" w:cs="Times New Roman"/>
          <w:color w:val="2A2A2A"/>
        </w:rPr>
        <w:t xml:space="preserve"> contain any hazardous metals, elementary neutralization</w:t>
      </w:r>
      <w:r w:rsidR="00A91D31">
        <w:rPr>
          <w:rFonts w:ascii="Times New Roman" w:hAnsi="Times New Roman" w:cs="Times New Roman"/>
          <w:color w:val="2A2A2A"/>
        </w:rPr>
        <w:t xml:space="preserve"> may be considered.</w:t>
      </w:r>
      <w:r w:rsidR="006A4182">
        <w:rPr>
          <w:rFonts w:ascii="Times New Roman" w:hAnsi="Times New Roman" w:cs="Times New Roman"/>
          <w:color w:val="2A2A2A"/>
        </w:rPr>
        <w:t xml:space="preserve"> </w:t>
      </w:r>
      <w:r w:rsidR="00A91D31">
        <w:rPr>
          <w:rFonts w:ascii="Times New Roman" w:hAnsi="Times New Roman" w:cs="Times New Roman"/>
          <w:color w:val="2A2A2A"/>
        </w:rPr>
        <w:t>T</w:t>
      </w:r>
      <w:r w:rsidRPr="00710C8D">
        <w:rPr>
          <w:rFonts w:ascii="Times New Roman" w:hAnsi="Times New Roman"/>
          <w:color w:val="2A2A2A"/>
        </w:rPr>
        <w:t xml:space="preserve">he acid waste </w:t>
      </w:r>
      <w:r w:rsidR="00A91D31">
        <w:rPr>
          <w:rFonts w:ascii="Times New Roman" w:hAnsi="Times New Roman"/>
          <w:color w:val="2A2A2A"/>
        </w:rPr>
        <w:t xml:space="preserve">may be poured </w:t>
      </w:r>
      <w:r w:rsidRPr="00710C8D">
        <w:rPr>
          <w:rFonts w:ascii="Times New Roman" w:hAnsi="Times New Roman"/>
          <w:color w:val="2A2A2A"/>
        </w:rPr>
        <w:t xml:space="preserve">into a large quantity of ice (500 g of ice per 100 </w:t>
      </w:r>
      <w:r w:rsidR="00A91D31">
        <w:rPr>
          <w:rFonts w:ascii="Times New Roman" w:hAnsi="Times New Roman"/>
          <w:color w:val="2A2A2A"/>
        </w:rPr>
        <w:t>mL of acid) and n</w:t>
      </w:r>
      <w:r w:rsidRPr="00710C8D">
        <w:rPr>
          <w:rFonts w:ascii="Times New Roman" w:hAnsi="Times New Roman"/>
          <w:color w:val="2A2A2A"/>
        </w:rPr>
        <w:t>eutralize</w:t>
      </w:r>
      <w:r w:rsidR="00A91D31">
        <w:rPr>
          <w:rFonts w:ascii="Times New Roman" w:hAnsi="Times New Roman"/>
          <w:color w:val="2A2A2A"/>
        </w:rPr>
        <w:t>d</w:t>
      </w:r>
      <w:r w:rsidRPr="00710C8D">
        <w:rPr>
          <w:rFonts w:ascii="Times New Roman" w:hAnsi="Times New Roman"/>
          <w:color w:val="2A2A2A"/>
        </w:rPr>
        <w:t xml:space="preserve"> with an aqueous basic solution, such as 1</w:t>
      </w:r>
      <w:r w:rsidR="006A4182">
        <w:rPr>
          <w:rFonts w:ascii="Times New Roman" w:hAnsi="Times New Roman"/>
          <w:color w:val="2A2A2A"/>
        </w:rPr>
        <w:t xml:space="preserve"> </w:t>
      </w:r>
      <w:r w:rsidRPr="00710C8D">
        <w:rPr>
          <w:rFonts w:ascii="Times New Roman" w:hAnsi="Times New Roman"/>
          <w:color w:val="2A2A2A"/>
        </w:rPr>
        <w:t>M or 10% sodium hydroxide (</w:t>
      </w:r>
      <w:proofErr w:type="spellStart"/>
      <w:r w:rsidRPr="00710C8D">
        <w:rPr>
          <w:rFonts w:ascii="Times New Roman" w:hAnsi="Times New Roman"/>
          <w:color w:val="2A2A2A"/>
        </w:rPr>
        <w:t>NaOH</w:t>
      </w:r>
      <w:proofErr w:type="spellEnd"/>
      <w:r w:rsidRPr="00710C8D">
        <w:rPr>
          <w:rFonts w:ascii="Times New Roman" w:hAnsi="Times New Roman"/>
          <w:color w:val="2A2A2A"/>
        </w:rPr>
        <w:t>) or saturated sodium bicarbonate (NaHCO</w:t>
      </w:r>
      <w:r w:rsidRPr="00710C8D">
        <w:rPr>
          <w:rFonts w:ascii="Times New Roman" w:hAnsi="Times New Roman"/>
          <w:color w:val="2A2A2A"/>
          <w:vertAlign w:val="subscript"/>
        </w:rPr>
        <w:t>3</w:t>
      </w:r>
      <w:r w:rsidRPr="00710C8D">
        <w:rPr>
          <w:rFonts w:ascii="Times New Roman" w:hAnsi="Times New Roman"/>
          <w:color w:val="2A2A2A"/>
        </w:rPr>
        <w:t>) in water until the pH is neutral.</w:t>
      </w:r>
      <w:r w:rsidR="006A4182">
        <w:rPr>
          <w:rFonts w:ascii="Times New Roman" w:hAnsi="Times New Roman"/>
          <w:color w:val="2A2A2A"/>
        </w:rPr>
        <w:t xml:space="preserve"> </w:t>
      </w:r>
      <w:r w:rsidRPr="00710C8D">
        <w:rPr>
          <w:rFonts w:ascii="Times New Roman" w:hAnsi="Times New Roman"/>
          <w:color w:val="2A2A2A"/>
        </w:rPr>
        <w:t>The neutralized solution may then be poured down</w:t>
      </w:r>
      <w:r w:rsidR="00A91D31">
        <w:rPr>
          <w:rFonts w:ascii="Times New Roman" w:hAnsi="Times New Roman"/>
          <w:color w:val="2A2A2A"/>
        </w:rPr>
        <w:t xml:space="preserve"> the</w:t>
      </w:r>
      <w:r w:rsidRPr="00710C8D">
        <w:rPr>
          <w:rFonts w:ascii="Times New Roman" w:hAnsi="Times New Roman"/>
          <w:color w:val="2A2A2A"/>
        </w:rPr>
        <w:t xml:space="preserve"> drain. </w:t>
      </w:r>
    </w:p>
    <w:p w14:paraId="627F95D2" w14:textId="77777777" w:rsidR="00710C8D" w:rsidRPr="00710C8D" w:rsidRDefault="00710C8D" w:rsidP="006C510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2A2A2A"/>
        </w:rPr>
      </w:pPr>
    </w:p>
    <w:p w14:paraId="1A9905C9" w14:textId="0657A769" w:rsidR="00F76FC5" w:rsidRPr="00710C8D" w:rsidRDefault="00BA5D49" w:rsidP="006C510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900" w:hanging="540"/>
        <w:jc w:val="both"/>
        <w:rPr>
          <w:rFonts w:ascii="Times New Roman" w:hAnsi="Times New Roman" w:cs="Times New Roman"/>
          <w:color w:val="2A2A2A"/>
        </w:rPr>
      </w:pPr>
      <w:r>
        <w:rPr>
          <w:rFonts w:ascii="Times New Roman" w:hAnsi="Times New Roman" w:cs="Times New Roman"/>
          <w:color w:val="2A2A2A"/>
        </w:rPr>
        <w:t>If the waste solution</w:t>
      </w:r>
      <w:r w:rsidRPr="00710C8D">
        <w:rPr>
          <w:rFonts w:ascii="Times New Roman" w:hAnsi="Times New Roman" w:cs="Times New Roman"/>
          <w:color w:val="2A2A2A"/>
        </w:rPr>
        <w:t xml:space="preserve"> contain</w:t>
      </w:r>
      <w:r>
        <w:rPr>
          <w:rFonts w:ascii="Times New Roman" w:hAnsi="Times New Roman" w:cs="Times New Roman"/>
          <w:color w:val="2A2A2A"/>
        </w:rPr>
        <w:t>s</w:t>
      </w:r>
      <w:r w:rsidRPr="00710C8D">
        <w:rPr>
          <w:rFonts w:ascii="Times New Roman" w:hAnsi="Times New Roman" w:cs="Times New Roman"/>
          <w:color w:val="2A2A2A"/>
        </w:rPr>
        <w:t xml:space="preserve"> any hazardous metals</w:t>
      </w:r>
      <w:r w:rsidRPr="00710C8D">
        <w:rPr>
          <w:rFonts w:ascii="Times New Roman" w:hAnsi="Times New Roman"/>
          <w:color w:val="2A2A2A"/>
        </w:rPr>
        <w:t xml:space="preserve"> </w:t>
      </w:r>
      <w:r>
        <w:rPr>
          <w:rFonts w:ascii="Times New Roman" w:hAnsi="Times New Roman"/>
          <w:color w:val="2A2A2A"/>
        </w:rPr>
        <w:t xml:space="preserve">such as </w:t>
      </w:r>
      <w:r w:rsidR="00F76FC5" w:rsidRPr="00710C8D">
        <w:rPr>
          <w:rFonts w:ascii="Times New Roman" w:hAnsi="Times New Roman"/>
          <w:color w:val="2A2A2A"/>
        </w:rPr>
        <w:t>gold</w:t>
      </w:r>
      <w:r>
        <w:rPr>
          <w:rFonts w:ascii="Times New Roman" w:hAnsi="Times New Roman"/>
          <w:color w:val="2A2A2A"/>
        </w:rPr>
        <w:t xml:space="preserve">, platinum, lead, </w:t>
      </w:r>
      <w:r w:rsidR="006A4182">
        <w:rPr>
          <w:rFonts w:ascii="Times New Roman" w:hAnsi="Times New Roman"/>
          <w:color w:val="2A2A2A"/>
        </w:rPr>
        <w:t xml:space="preserve">or </w:t>
      </w:r>
      <w:r>
        <w:rPr>
          <w:rFonts w:ascii="Times New Roman" w:hAnsi="Times New Roman"/>
          <w:color w:val="2A2A2A"/>
        </w:rPr>
        <w:t>chromium</w:t>
      </w:r>
      <w:r w:rsidR="00F76FC5" w:rsidRPr="00710C8D">
        <w:rPr>
          <w:rFonts w:ascii="Times New Roman" w:hAnsi="Times New Roman"/>
          <w:color w:val="2A2A2A"/>
        </w:rPr>
        <w:t xml:space="preserve"> the solution should be labeled and disposed of through the chemical waste management system.</w:t>
      </w:r>
    </w:p>
    <w:p w14:paraId="4345F746" w14:textId="77777777" w:rsidR="00A34406" w:rsidRPr="00F76FC5" w:rsidRDefault="00A34406" w:rsidP="009C282F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1B67713" w14:textId="77777777" w:rsidR="006A4182" w:rsidRDefault="00F361F9" w:rsidP="006C5102">
      <w:pPr>
        <w:jc w:val="both"/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  <w:b/>
        </w:rPr>
        <w:t>Summary:</w:t>
      </w:r>
    </w:p>
    <w:p w14:paraId="7D3E1DB2" w14:textId="6BBE14D9" w:rsidR="003D091C" w:rsidRPr="00F76FC5" w:rsidRDefault="0085330D" w:rsidP="006C5102">
      <w:pPr>
        <w:jc w:val="both"/>
        <w:rPr>
          <w:rFonts w:ascii="Times New Roman" w:hAnsi="Times New Roman" w:cs="Times New Roman"/>
        </w:rPr>
      </w:pPr>
      <w:r w:rsidRPr="00F76FC5">
        <w:rPr>
          <w:rFonts w:ascii="Times New Roman" w:hAnsi="Times New Roman" w:cs="Times New Roman"/>
        </w:rPr>
        <w:t>The use of mineral acids in laboratories entails considerable health and safety risks but with proper handling the potential h</w:t>
      </w:r>
      <w:r w:rsidR="00BE5952" w:rsidRPr="00F76FC5">
        <w:rPr>
          <w:rFonts w:ascii="Times New Roman" w:hAnsi="Times New Roman" w:cs="Times New Roman"/>
        </w:rPr>
        <w:t>azards may be mitigated.</w:t>
      </w:r>
      <w:r w:rsidR="006A4182">
        <w:rPr>
          <w:rFonts w:ascii="Times New Roman" w:hAnsi="Times New Roman" w:cs="Times New Roman"/>
        </w:rPr>
        <w:t xml:space="preserve"> </w:t>
      </w:r>
      <w:r w:rsidR="00BE5952" w:rsidRPr="00F76FC5">
        <w:rPr>
          <w:rFonts w:ascii="Times New Roman" w:hAnsi="Times New Roman" w:cs="Times New Roman"/>
        </w:rPr>
        <w:t>While a basic guideline is provided here, t</w:t>
      </w:r>
      <w:r w:rsidRPr="00F76FC5">
        <w:rPr>
          <w:rFonts w:ascii="Times New Roman" w:hAnsi="Times New Roman" w:cs="Times New Roman"/>
        </w:rPr>
        <w:t xml:space="preserve">his document does not apply </w:t>
      </w:r>
      <w:r w:rsidR="00BE5952" w:rsidRPr="00F76FC5">
        <w:rPr>
          <w:rFonts w:ascii="Times New Roman" w:hAnsi="Times New Roman" w:cs="Times New Roman"/>
        </w:rPr>
        <w:t>to the</w:t>
      </w:r>
      <w:r w:rsidRPr="00F76FC5">
        <w:rPr>
          <w:rFonts w:ascii="Times New Roman" w:hAnsi="Times New Roman" w:cs="Times New Roman"/>
        </w:rPr>
        <w:t xml:space="preserve"> </w:t>
      </w:r>
      <w:r w:rsidR="00BE5952" w:rsidRPr="00F76FC5">
        <w:rPr>
          <w:rFonts w:ascii="Times New Roman" w:hAnsi="Times New Roman" w:cs="Times New Roman"/>
        </w:rPr>
        <w:t>safe handling of hydrofluoric acid and special directions approved by the principal investigator must be followed.</w:t>
      </w:r>
      <w:r w:rsidR="006A4182">
        <w:rPr>
          <w:rFonts w:ascii="Times New Roman" w:hAnsi="Times New Roman" w:cs="Times New Roman"/>
        </w:rPr>
        <w:t xml:space="preserve"> </w:t>
      </w:r>
      <w:r w:rsidR="00BE5952" w:rsidRPr="00F76FC5">
        <w:rPr>
          <w:rFonts w:ascii="Times New Roman" w:hAnsi="Times New Roman" w:cs="Times New Roman"/>
        </w:rPr>
        <w:t>Hazards may vary by experiments or laboratories, which should be a</w:t>
      </w:r>
      <w:r w:rsidR="009C282F">
        <w:rPr>
          <w:rFonts w:ascii="Times New Roman" w:hAnsi="Times New Roman" w:cs="Times New Roman"/>
        </w:rPr>
        <w:t xml:space="preserve">ssessed carefully to reduce </w:t>
      </w:r>
      <w:r w:rsidR="00BE5952" w:rsidRPr="00F76FC5">
        <w:rPr>
          <w:rFonts w:ascii="Times New Roman" w:hAnsi="Times New Roman" w:cs="Times New Roman"/>
        </w:rPr>
        <w:t xml:space="preserve">chances of </w:t>
      </w:r>
      <w:r w:rsidR="009C282F">
        <w:rPr>
          <w:rFonts w:ascii="Times New Roman" w:hAnsi="Times New Roman" w:cs="Times New Roman"/>
        </w:rPr>
        <w:t xml:space="preserve">laboratory </w:t>
      </w:r>
      <w:r w:rsidR="00BE5952" w:rsidRPr="00F76FC5">
        <w:rPr>
          <w:rFonts w:ascii="Times New Roman" w:hAnsi="Times New Roman" w:cs="Times New Roman"/>
        </w:rPr>
        <w:t xml:space="preserve">accidents. </w:t>
      </w:r>
    </w:p>
    <w:p w14:paraId="70C02C62" w14:textId="77777777" w:rsidR="002942B6" w:rsidRPr="00F76FC5" w:rsidRDefault="002942B6" w:rsidP="006C5102">
      <w:pPr>
        <w:jc w:val="both"/>
        <w:rPr>
          <w:rFonts w:ascii="Times New Roman" w:hAnsi="Times New Roman" w:cs="Times New Roman"/>
          <w:b/>
        </w:rPr>
      </w:pPr>
    </w:p>
    <w:p w14:paraId="0670BD9F" w14:textId="3132FD2B" w:rsidR="009274D0" w:rsidRPr="00F76FC5" w:rsidRDefault="009274D0" w:rsidP="006C5102">
      <w:pPr>
        <w:jc w:val="both"/>
        <w:rPr>
          <w:rFonts w:ascii="Times New Roman" w:hAnsi="Times New Roman" w:cs="Times New Roman"/>
          <w:b/>
        </w:rPr>
      </w:pPr>
      <w:r w:rsidRPr="00F76FC5">
        <w:rPr>
          <w:rFonts w:ascii="Times New Roman" w:hAnsi="Times New Roman" w:cs="Times New Roman"/>
          <w:b/>
        </w:rPr>
        <w:t xml:space="preserve">References: </w:t>
      </w:r>
    </w:p>
    <w:p w14:paraId="688B289C" w14:textId="77777777" w:rsidR="004F6748" w:rsidRDefault="004F6748" w:rsidP="006C5102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r w:rsidRPr="004F6748">
        <w:rPr>
          <w:rFonts w:ascii="Times New Roman" w:hAnsi="Times New Roman" w:cs="Times New Roman"/>
        </w:rPr>
        <w:t xml:space="preserve">University of Illinois at Urbana-Champaign Division of Research Safety: Mineral Acids at </w:t>
      </w:r>
      <w:hyperlink r:id="rId7" w:history="1">
        <w:r w:rsidRPr="004F6748">
          <w:rPr>
            <w:rStyle w:val="Hyperlink"/>
            <w:rFonts w:ascii="Times New Roman" w:hAnsi="Times New Roman" w:cs="Times New Roman"/>
          </w:rPr>
          <w:t>https://www.drs.illinois.edu/SafetyLibrary/MineralAcids#</w:t>
        </w:r>
      </w:hyperlink>
    </w:p>
    <w:p w14:paraId="33527348" w14:textId="77777777" w:rsidR="004F6748" w:rsidRDefault="004F6748" w:rsidP="006C5102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r w:rsidRPr="004F6748">
        <w:rPr>
          <w:rFonts w:ascii="Times New Roman" w:hAnsi="Times New Roman" w:cs="Times New Roman"/>
        </w:rPr>
        <w:t xml:space="preserve">Central Washington University Laboratory Standard Operating Procedure for: Mineral Acids at </w:t>
      </w:r>
      <w:hyperlink r:id="rId8" w:history="1">
        <w:r w:rsidRPr="004F6748">
          <w:rPr>
            <w:rStyle w:val="Hyperlink"/>
            <w:rFonts w:ascii="Times New Roman" w:hAnsi="Times New Roman" w:cs="Times New Roman"/>
          </w:rPr>
          <w:t>https://www.cwu.edu/facility/sites/cts.cwu.edu.facility/files/documents/Mineral%20Acid%20SOP.pdf</w:t>
        </w:r>
      </w:hyperlink>
    </w:p>
    <w:p w14:paraId="175866C9" w14:textId="77777777" w:rsidR="005642F6" w:rsidRDefault="004F6748" w:rsidP="006C5102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r w:rsidRPr="004F6748">
        <w:rPr>
          <w:rFonts w:ascii="Times New Roman" w:hAnsi="Times New Roman" w:cs="Times New Roman"/>
        </w:rPr>
        <w:t xml:space="preserve">Eastern Washington University Standard Operating Procedure for Mineral Acids at </w:t>
      </w:r>
      <w:hyperlink r:id="rId9" w:history="1">
        <w:r w:rsidRPr="004F6748">
          <w:rPr>
            <w:rStyle w:val="Hyperlink"/>
            <w:rFonts w:ascii="Times New Roman" w:hAnsi="Times New Roman" w:cs="Times New Roman"/>
          </w:rPr>
          <w:t>https://access.ewu.edu/Documents/HRRR/ehs/Procedures/Mineral%20Acids.pdf</w:t>
        </w:r>
      </w:hyperlink>
    </w:p>
    <w:p w14:paraId="1881DB3B" w14:textId="77777777" w:rsidR="005642F6" w:rsidRPr="005642F6" w:rsidRDefault="005642F6" w:rsidP="006C5102">
      <w:pPr>
        <w:pStyle w:val="ListParagraph"/>
        <w:numPr>
          <w:ilvl w:val="0"/>
          <w:numId w:val="27"/>
        </w:numPr>
        <w:ind w:left="360"/>
        <w:jc w:val="both"/>
        <w:rPr>
          <w:rStyle w:val="Hyperlink"/>
          <w:rFonts w:ascii="Times New Roman" w:hAnsi="Times New Roman" w:cs="Times New Roman"/>
          <w:color w:val="auto"/>
          <w:u w:val="none"/>
        </w:rPr>
      </w:pPr>
      <w:r w:rsidRPr="005642F6">
        <w:rPr>
          <w:rFonts w:ascii="Times New Roman" w:hAnsi="Times New Roman" w:cs="Times New Roman"/>
        </w:rPr>
        <w:t xml:space="preserve">Resource Conservation and Recovery Act (RCRA) Regulations at </w:t>
      </w:r>
      <w:hyperlink r:id="rId10" w:anchor="haz" w:history="1">
        <w:r w:rsidRPr="005642F6">
          <w:rPr>
            <w:rStyle w:val="Hyperlink"/>
            <w:rFonts w:ascii="Times New Roman" w:hAnsi="Times New Roman" w:cs="Times New Roman"/>
          </w:rPr>
          <w:t>https://www.epa.gov/rcra/resource-conservation-and-recovery-act-rcra-regulations#haz</w:t>
        </w:r>
      </w:hyperlink>
    </w:p>
    <w:p w14:paraId="1A918A92" w14:textId="325E0349" w:rsidR="005642F6" w:rsidRPr="005642F6" w:rsidRDefault="005642F6" w:rsidP="006C5102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r w:rsidRPr="005642F6">
        <w:rPr>
          <w:rFonts w:ascii="Times New Roman" w:hAnsi="Times New Roman" w:cs="Times New Roman"/>
        </w:rPr>
        <w:lastRenderedPageBreak/>
        <w:t xml:space="preserve">Penn State EHS Chemical and Oil Spill/Release Clean-Up and Reporting Requirements at </w:t>
      </w:r>
      <w:hyperlink r:id="rId11" w:history="1">
        <w:r w:rsidRPr="005642F6">
          <w:rPr>
            <w:rStyle w:val="Hyperlink"/>
            <w:rFonts w:ascii="Times New Roman" w:hAnsi="Times New Roman" w:cs="Times New Roman"/>
          </w:rPr>
          <w:t>http://legacy.ehs.psu.edu/envprot/SpillReporting.pdf</w:t>
        </w:r>
      </w:hyperlink>
    </w:p>
    <w:p w14:paraId="45F1BB99" w14:textId="41DB2765" w:rsidR="00FF297C" w:rsidRPr="00EB404B" w:rsidRDefault="00FF297C" w:rsidP="006C5102">
      <w:pPr>
        <w:pStyle w:val="ListParagraph"/>
        <w:numPr>
          <w:ilvl w:val="0"/>
          <w:numId w:val="27"/>
        </w:numPr>
        <w:ind w:left="360"/>
        <w:jc w:val="both"/>
        <w:rPr>
          <w:ins w:id="112" w:author="Taslima A Zaman" w:date="2016-09-28T14:13:00Z"/>
          <w:rFonts w:ascii="Times New Roman" w:hAnsi="Times New Roman" w:cs="Times New Roman"/>
        </w:rPr>
      </w:pPr>
      <w:r w:rsidRPr="004F6748">
        <w:rPr>
          <w:rFonts w:ascii="Times New Roman" w:hAnsi="Times New Roman"/>
        </w:rPr>
        <w:t>Occupational Health and Safety</w:t>
      </w:r>
      <w:r w:rsidRPr="004F6748">
        <w:rPr>
          <w:rFonts w:ascii="Times New Roman" w:hAnsi="Times New Roman"/>
          <w:bCs/>
        </w:rPr>
        <w:t xml:space="preserve"> (OSHA) Hazard Communication (Standard-29 CFR 1910.1200(f)(1)] at </w:t>
      </w:r>
      <w:hyperlink r:id="rId12" w:history="1">
        <w:r w:rsidRPr="004F6748">
          <w:rPr>
            <w:rStyle w:val="Hyperlink"/>
            <w:rFonts w:ascii="Times New Roman" w:hAnsi="Times New Roman"/>
            <w:bCs/>
          </w:rPr>
          <w:t>https://www.osha.gov/Publications/laboratory/OSHAquickfacts-lab-safety-labeling-chemical-transfer.pdf</w:t>
        </w:r>
      </w:hyperlink>
      <w:r w:rsidRPr="004F6748">
        <w:rPr>
          <w:rFonts w:ascii="Times New Roman" w:hAnsi="Times New Roman"/>
          <w:b/>
          <w:bCs/>
          <w:color w:val="6B8289"/>
        </w:rPr>
        <w:t xml:space="preserve"> </w:t>
      </w:r>
    </w:p>
    <w:p w14:paraId="425D0371" w14:textId="7FC5C0B9" w:rsidR="00EB404B" w:rsidRDefault="00EB404B" w:rsidP="00187E0B">
      <w:pPr>
        <w:pStyle w:val="ListParagraph"/>
        <w:numPr>
          <w:ilvl w:val="0"/>
          <w:numId w:val="27"/>
        </w:numPr>
        <w:ind w:left="360"/>
        <w:jc w:val="both"/>
        <w:rPr>
          <w:ins w:id="113" w:author="Taslima A Zaman" w:date="2016-09-28T14:37:00Z"/>
          <w:rFonts w:ascii="Times New Roman" w:hAnsi="Times New Roman" w:cs="Times New Roman"/>
        </w:rPr>
      </w:pPr>
      <w:ins w:id="114" w:author="Taslima A Zaman" w:date="2016-09-28T14:14:00Z">
        <w:r>
          <w:rPr>
            <w:rFonts w:ascii="Times New Roman" w:hAnsi="Times New Roman" w:cs="Times New Roman"/>
          </w:rPr>
          <w:t xml:space="preserve"> The University of Iowa EHS Chemical Storage: Nine Compatible Storage</w:t>
        </w:r>
      </w:ins>
      <w:ins w:id="115" w:author="Taslima A Zaman" w:date="2016-09-28T14:15:00Z">
        <w:r>
          <w:rPr>
            <w:rFonts w:ascii="Times New Roman" w:hAnsi="Times New Roman" w:cs="Times New Roman"/>
          </w:rPr>
          <w:t xml:space="preserve"> Group System at</w:t>
        </w:r>
      </w:ins>
      <w:ins w:id="116" w:author="Taslima A Zaman" w:date="2016-09-28T14:14:00Z">
        <w:r>
          <w:rPr>
            <w:rFonts w:ascii="Times New Roman" w:hAnsi="Times New Roman" w:cs="Times New Roman"/>
          </w:rPr>
          <w:t xml:space="preserve"> </w:t>
        </w:r>
      </w:ins>
      <w:ins w:id="117" w:author="Taslima A Zaman" w:date="2016-09-28T14:37:00Z">
        <w:r w:rsidR="00E4018B">
          <w:rPr>
            <w:rFonts w:ascii="Times New Roman" w:hAnsi="Times New Roman" w:cs="Times New Roman"/>
          </w:rPr>
          <w:fldChar w:fldCharType="begin"/>
        </w:r>
        <w:r w:rsidR="00E4018B">
          <w:rPr>
            <w:rFonts w:ascii="Times New Roman" w:hAnsi="Times New Roman" w:cs="Times New Roman"/>
          </w:rPr>
          <w:instrText xml:space="preserve"> HYPERLINK "</w:instrText>
        </w:r>
      </w:ins>
      <w:ins w:id="118" w:author="Taslima A Zaman" w:date="2016-09-28T14:13:00Z">
        <w:r w:rsidR="00E4018B" w:rsidRPr="00EB404B">
          <w:rPr>
            <w:rFonts w:ascii="Times New Roman" w:hAnsi="Times New Roman" w:cs="Times New Roman"/>
          </w:rPr>
          <w:instrText>https://ehs.research.uiowa.edu/chemical-storage-nine-compatible-storage-group-system</w:instrText>
        </w:r>
      </w:ins>
      <w:ins w:id="119" w:author="Taslima A Zaman" w:date="2016-09-28T14:37:00Z">
        <w:r w:rsidR="00E4018B">
          <w:rPr>
            <w:rFonts w:ascii="Times New Roman" w:hAnsi="Times New Roman" w:cs="Times New Roman"/>
          </w:rPr>
          <w:instrText xml:space="preserve">" </w:instrText>
        </w:r>
        <w:r w:rsidR="00E4018B">
          <w:rPr>
            <w:rFonts w:ascii="Times New Roman" w:hAnsi="Times New Roman" w:cs="Times New Roman"/>
          </w:rPr>
          <w:fldChar w:fldCharType="separate"/>
        </w:r>
      </w:ins>
      <w:ins w:id="120" w:author="Taslima A Zaman" w:date="2016-09-28T14:13:00Z">
        <w:r w:rsidR="00E4018B" w:rsidRPr="00050E95">
          <w:rPr>
            <w:rStyle w:val="Hyperlink"/>
            <w:rFonts w:ascii="Times New Roman" w:hAnsi="Times New Roman" w:cs="Times New Roman"/>
          </w:rPr>
          <w:t>https://ehs.research.uiowa.edu/chemical-storage-nine-compatible-storage-group-system</w:t>
        </w:r>
      </w:ins>
      <w:ins w:id="121" w:author="Taslima A Zaman" w:date="2016-09-28T14:37:00Z">
        <w:r w:rsidR="00E4018B">
          <w:rPr>
            <w:rFonts w:ascii="Times New Roman" w:hAnsi="Times New Roman" w:cs="Times New Roman"/>
          </w:rPr>
          <w:fldChar w:fldCharType="end"/>
        </w:r>
      </w:ins>
    </w:p>
    <w:p w14:paraId="77BDEBA2" w14:textId="67FD8538" w:rsidR="00E4018B" w:rsidRPr="004F6748" w:rsidRDefault="00E4018B" w:rsidP="00187E0B">
      <w:pPr>
        <w:pStyle w:val="ListParagraph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ins w:id="122" w:author="Taslima A Zaman" w:date="2016-09-28T14:37:00Z">
        <w:r>
          <w:rPr>
            <w:rFonts w:ascii="Times New Roman" w:hAnsi="Times New Roman" w:cs="Times New Roman"/>
          </w:rPr>
          <w:t xml:space="preserve">The University of Maine Storage of Chemicals in Laboratories at </w:t>
        </w:r>
        <w:r w:rsidRPr="00E4018B">
          <w:rPr>
            <w:rFonts w:ascii="Times New Roman" w:hAnsi="Times New Roman" w:cs="Times New Roman"/>
          </w:rPr>
          <w:t>http://chemistry.umeche.maine.edu/Safety/Storage.html</w:t>
        </w:r>
      </w:ins>
    </w:p>
    <w:p w14:paraId="30B1D587" w14:textId="3A6B6AEC" w:rsidR="00720539" w:rsidRPr="00F76FC5" w:rsidRDefault="00720539" w:rsidP="006C51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B3D795D" w14:textId="7207F37A" w:rsidR="00720539" w:rsidRPr="00F76FC5" w:rsidRDefault="00720539" w:rsidP="006C5102">
      <w:pPr>
        <w:jc w:val="both"/>
        <w:rPr>
          <w:rFonts w:ascii="Times New Roman" w:hAnsi="Times New Roman" w:cs="Times New Roman"/>
        </w:rPr>
      </w:pPr>
    </w:p>
    <w:sectPr w:rsidR="00720539" w:rsidRPr="00F76FC5" w:rsidSect="006D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ndrew Wilkens" w:date="2016-09-09T13:04:00Z" w:initials="ASW">
    <w:p w14:paraId="3D4C1B62" w14:textId="174F4C4F" w:rsidR="00FB3D7A" w:rsidRDefault="00FB3D7A">
      <w:pPr>
        <w:pStyle w:val="CommentText"/>
      </w:pPr>
      <w:r>
        <w:rPr>
          <w:rStyle w:val="CommentReference"/>
        </w:rPr>
        <w:annotationRef/>
      </w:r>
      <w:r>
        <w:t>HF is unique because of 1) its reactivity with glass and 2) its health hazards. Include a discussion on this topic.</w:t>
      </w:r>
      <w:r w:rsidR="00FD6CFD">
        <w:t xml:space="preserve"> Also, the “adding water to acid, not the other way around” idea would be good here.</w:t>
      </w:r>
    </w:p>
  </w:comment>
  <w:comment w:id="53" w:author="Andrew Wilkens" w:date="2016-09-09T12:40:00Z" w:initials="ASW">
    <w:p w14:paraId="3B90EBD8" w14:textId="61455EA0" w:rsidR="00FB3D7A" w:rsidRDefault="00FB3D7A">
      <w:pPr>
        <w:pStyle w:val="CommentText"/>
      </w:pPr>
      <w:r>
        <w:rPr>
          <w:rStyle w:val="CommentReference"/>
        </w:rPr>
        <w:annotationRef/>
      </w:r>
      <w:r>
        <w:t>These ideas are more conceptual, and would be difficult to film. Move them to the Principles.</w:t>
      </w:r>
    </w:p>
  </w:comment>
  <w:comment w:id="75" w:author="Andrew Wilkens" w:date="2016-09-02T12:03:00Z" w:initials="ASW">
    <w:p w14:paraId="78E7AD1E" w14:textId="15054DD9" w:rsidR="00FB3D7A" w:rsidRDefault="00FB3D7A">
      <w:pPr>
        <w:pStyle w:val="CommentText"/>
      </w:pPr>
      <w:r>
        <w:rPr>
          <w:rStyle w:val="CommentReference"/>
        </w:rPr>
        <w:annotationRef/>
      </w:r>
      <w:r>
        <w:t>This would be a good topic to explain in the principles.</w:t>
      </w:r>
    </w:p>
  </w:comment>
  <w:comment w:id="79" w:author="Andrew Wilkens" w:date="2016-09-02T12:06:00Z" w:initials="ASW">
    <w:p w14:paraId="130561AB" w14:textId="1B370B1F" w:rsidR="00FB3D7A" w:rsidRDefault="00FB3D7A">
      <w:pPr>
        <w:pStyle w:val="CommentText"/>
      </w:pPr>
      <w:r>
        <w:rPr>
          <w:rStyle w:val="CommentReference"/>
        </w:rPr>
        <w:annotationRef/>
      </w:r>
      <w:r>
        <w:t>What are the effects? What makes HF unique from other mineral acids.</w:t>
      </w:r>
    </w:p>
  </w:comment>
  <w:comment w:id="83" w:author="Andrew Wilkens" w:date="2016-09-02T12:07:00Z" w:initials="ASW">
    <w:p w14:paraId="3D189A16" w14:textId="5DD5D4B0" w:rsidR="00FB3D7A" w:rsidRDefault="00FB3D7A">
      <w:pPr>
        <w:pStyle w:val="CommentText"/>
      </w:pPr>
      <w:r>
        <w:rPr>
          <w:rStyle w:val="CommentReference"/>
        </w:rPr>
        <w:annotationRef/>
      </w:r>
      <w:r>
        <w:t>Is this quantifiable?</w:t>
      </w:r>
    </w:p>
  </w:comment>
  <w:comment w:id="95" w:author="Andrew Wilkens" w:date="2016-09-02T12:11:00Z" w:initials="ASW">
    <w:p w14:paraId="6BB30E5C" w14:textId="1E462A08" w:rsidR="00FB3D7A" w:rsidRDefault="00FB3D7A">
      <w:pPr>
        <w:pStyle w:val="CommentText"/>
      </w:pPr>
      <w:r>
        <w:rPr>
          <w:rStyle w:val="CommentReference"/>
        </w:rPr>
        <w:annotationRef/>
      </w:r>
      <w:r>
        <w:t>Why are you singling out this specific base?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4C1B62" w15:done="0"/>
  <w15:commentEx w15:paraId="3B90EBD8" w15:done="0"/>
  <w15:commentEx w15:paraId="78E7AD1E" w15:done="0"/>
  <w15:commentEx w15:paraId="130561AB" w15:done="0"/>
  <w15:commentEx w15:paraId="3D189A16" w15:done="0"/>
  <w15:commentEx w15:paraId="6BB30E5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EA5"/>
    <w:multiLevelType w:val="hybridMultilevel"/>
    <w:tmpl w:val="A5740424"/>
    <w:lvl w:ilvl="0" w:tplc="DAA226D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E5E"/>
    <w:multiLevelType w:val="multilevel"/>
    <w:tmpl w:val="B388E252"/>
    <w:lvl w:ilvl="0">
      <w:start w:val="1"/>
      <w:numFmt w:val="decimal"/>
      <w:lvlText w:val="6.%1.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4018F0"/>
    <w:multiLevelType w:val="hybridMultilevel"/>
    <w:tmpl w:val="FE4EA79C"/>
    <w:lvl w:ilvl="0" w:tplc="FE0012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93396"/>
    <w:multiLevelType w:val="hybridMultilevel"/>
    <w:tmpl w:val="5BB6D01E"/>
    <w:lvl w:ilvl="0" w:tplc="0F7EA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D0786"/>
    <w:multiLevelType w:val="hybridMultilevel"/>
    <w:tmpl w:val="661A8B74"/>
    <w:lvl w:ilvl="0" w:tplc="A57E3F7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7574F"/>
    <w:multiLevelType w:val="hybridMultilevel"/>
    <w:tmpl w:val="1B1C5BD8"/>
    <w:lvl w:ilvl="0" w:tplc="E2CE7C6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2A30C9"/>
    <w:multiLevelType w:val="hybridMultilevel"/>
    <w:tmpl w:val="731A2C14"/>
    <w:lvl w:ilvl="0" w:tplc="0409000F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1BFF2C48"/>
    <w:multiLevelType w:val="hybridMultilevel"/>
    <w:tmpl w:val="4ED6F822"/>
    <w:lvl w:ilvl="0" w:tplc="0C66281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23489"/>
    <w:multiLevelType w:val="hybridMultilevel"/>
    <w:tmpl w:val="847E6916"/>
    <w:lvl w:ilvl="0" w:tplc="3BBAD9D0">
      <w:start w:val="1"/>
      <w:numFmt w:val="decimal"/>
      <w:lvlText w:val="5.1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51C2"/>
    <w:multiLevelType w:val="hybridMultilevel"/>
    <w:tmpl w:val="9A92507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2AE55BD8"/>
    <w:multiLevelType w:val="multilevel"/>
    <w:tmpl w:val="2226783E"/>
    <w:lvl w:ilvl="0">
      <w:start w:val="1"/>
      <w:numFmt w:val="decimal"/>
      <w:lvlText w:val="6.%1.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3291D"/>
    <w:multiLevelType w:val="hybridMultilevel"/>
    <w:tmpl w:val="0E1CA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1038A"/>
    <w:multiLevelType w:val="hybridMultilevel"/>
    <w:tmpl w:val="F188AA78"/>
    <w:lvl w:ilvl="0" w:tplc="116496D4">
      <w:start w:val="1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C4DFB"/>
    <w:multiLevelType w:val="hybridMultilevel"/>
    <w:tmpl w:val="440262F8"/>
    <w:lvl w:ilvl="0" w:tplc="2EC46EAC">
      <w:start w:val="1"/>
      <w:numFmt w:val="decimal"/>
      <w:lvlText w:val="6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54543"/>
    <w:multiLevelType w:val="hybridMultilevel"/>
    <w:tmpl w:val="D41E026C"/>
    <w:lvl w:ilvl="0" w:tplc="7B665B2E">
      <w:start w:val="1"/>
      <w:numFmt w:val="decimal"/>
      <w:lvlText w:val="1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A7FD6"/>
    <w:multiLevelType w:val="hybridMultilevel"/>
    <w:tmpl w:val="C2D043F2"/>
    <w:lvl w:ilvl="0" w:tplc="31248BE8">
      <w:start w:val="1"/>
      <w:numFmt w:val="decimal"/>
      <w:lvlText w:val="5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F05EF"/>
    <w:multiLevelType w:val="hybridMultilevel"/>
    <w:tmpl w:val="34120514"/>
    <w:lvl w:ilvl="0" w:tplc="EE84DC70">
      <w:start w:val="1"/>
      <w:numFmt w:val="decimal"/>
      <w:lvlText w:val="4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1D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774A4A"/>
    <w:multiLevelType w:val="hybridMultilevel"/>
    <w:tmpl w:val="975043C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551B33DE"/>
    <w:multiLevelType w:val="multilevel"/>
    <w:tmpl w:val="D4985CCC"/>
    <w:lvl w:ilvl="0">
      <w:start w:val="1"/>
      <w:numFmt w:val="decimal"/>
      <w:lvlText w:val="6.1.%1. "/>
      <w:lvlJc w:val="left"/>
      <w:pPr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62080AA3"/>
    <w:multiLevelType w:val="multilevel"/>
    <w:tmpl w:val="61BCEC1C"/>
    <w:lvl w:ilvl="0">
      <w:start w:val="1"/>
      <w:numFmt w:val="decimal"/>
      <w:lvlText w:val="1.%1.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17E97"/>
    <w:multiLevelType w:val="hybridMultilevel"/>
    <w:tmpl w:val="61BCEC1C"/>
    <w:lvl w:ilvl="0" w:tplc="7B665B2E">
      <w:start w:val="1"/>
      <w:numFmt w:val="decimal"/>
      <w:lvlText w:val="1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76465"/>
    <w:multiLevelType w:val="hybridMultilevel"/>
    <w:tmpl w:val="7A30F890"/>
    <w:lvl w:ilvl="0" w:tplc="A9F8FE42">
      <w:start w:val="1"/>
      <w:numFmt w:val="decimal"/>
      <w:lvlText w:val="1.3.%1. 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37BB7"/>
    <w:multiLevelType w:val="hybridMultilevel"/>
    <w:tmpl w:val="D4985CCC"/>
    <w:lvl w:ilvl="0" w:tplc="04F2172C">
      <w:start w:val="1"/>
      <w:numFmt w:val="decimal"/>
      <w:lvlText w:val="6.1.%1. 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B346B88"/>
    <w:multiLevelType w:val="hybridMultilevel"/>
    <w:tmpl w:val="0816A7C6"/>
    <w:lvl w:ilvl="0" w:tplc="16201E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22118"/>
    <w:multiLevelType w:val="hybridMultilevel"/>
    <w:tmpl w:val="92E048BE"/>
    <w:lvl w:ilvl="0" w:tplc="0C6CE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081"/>
    <w:multiLevelType w:val="hybridMultilevel"/>
    <w:tmpl w:val="C45A4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37D8"/>
    <w:multiLevelType w:val="hybridMultilevel"/>
    <w:tmpl w:val="CD0259A8"/>
    <w:lvl w:ilvl="0" w:tplc="09BCCCA0">
      <w:start w:val="1"/>
      <w:numFmt w:val="decimal"/>
      <w:lvlText w:val="2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7497A"/>
    <w:multiLevelType w:val="hybridMultilevel"/>
    <w:tmpl w:val="D8220C92"/>
    <w:lvl w:ilvl="0" w:tplc="7B665B2E">
      <w:start w:val="1"/>
      <w:numFmt w:val="decimal"/>
      <w:lvlText w:val="1.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05077"/>
    <w:multiLevelType w:val="hybridMultilevel"/>
    <w:tmpl w:val="5F829AC2"/>
    <w:lvl w:ilvl="0" w:tplc="06C6400C">
      <w:start w:val="1"/>
      <w:numFmt w:val="decimal"/>
      <w:lvlText w:val="5.2.%1. 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931AD6"/>
    <w:multiLevelType w:val="multilevel"/>
    <w:tmpl w:val="8B2EFFC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830515"/>
    <w:multiLevelType w:val="hybridMultilevel"/>
    <w:tmpl w:val="9A0E7906"/>
    <w:lvl w:ilvl="0" w:tplc="8C9240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23"/>
  </w:num>
  <w:num w:numId="5">
    <w:abstractNumId w:val="27"/>
  </w:num>
  <w:num w:numId="6">
    <w:abstractNumId w:val="29"/>
  </w:num>
  <w:num w:numId="7">
    <w:abstractNumId w:val="28"/>
  </w:num>
  <w:num w:numId="8">
    <w:abstractNumId w:val="5"/>
  </w:num>
  <w:num w:numId="9">
    <w:abstractNumId w:val="13"/>
  </w:num>
  <w:num w:numId="10">
    <w:abstractNumId w:val="3"/>
  </w:num>
  <w:num w:numId="11">
    <w:abstractNumId w:val="17"/>
  </w:num>
  <w:num w:numId="12">
    <w:abstractNumId w:val="19"/>
  </w:num>
  <w:num w:numId="13">
    <w:abstractNumId w:val="6"/>
  </w:num>
  <w:num w:numId="14">
    <w:abstractNumId w:val="22"/>
  </w:num>
  <w:num w:numId="15">
    <w:abstractNumId w:val="21"/>
  </w:num>
  <w:num w:numId="16">
    <w:abstractNumId w:val="16"/>
  </w:num>
  <w:num w:numId="17">
    <w:abstractNumId w:val="11"/>
  </w:num>
  <w:num w:numId="18">
    <w:abstractNumId w:val="9"/>
  </w:num>
  <w:num w:numId="19">
    <w:abstractNumId w:val="24"/>
  </w:num>
  <w:num w:numId="20">
    <w:abstractNumId w:val="20"/>
  </w:num>
  <w:num w:numId="21">
    <w:abstractNumId w:val="30"/>
  </w:num>
  <w:num w:numId="22">
    <w:abstractNumId w:val="2"/>
  </w:num>
  <w:num w:numId="23">
    <w:abstractNumId w:val="8"/>
  </w:num>
  <w:num w:numId="24">
    <w:abstractNumId w:val="31"/>
  </w:num>
  <w:num w:numId="25">
    <w:abstractNumId w:val="1"/>
  </w:num>
  <w:num w:numId="26">
    <w:abstractNumId w:val="14"/>
  </w:num>
  <w:num w:numId="27">
    <w:abstractNumId w:val="4"/>
  </w:num>
  <w:num w:numId="28">
    <w:abstractNumId w:val="26"/>
  </w:num>
  <w:num w:numId="29">
    <w:abstractNumId w:val="7"/>
  </w:num>
  <w:num w:numId="30">
    <w:abstractNumId w:val="10"/>
  </w:num>
  <w:num w:numId="31">
    <w:abstractNumId w:val="0"/>
  </w:num>
  <w:num w:numId="32">
    <w:abstractNumId w:val="25"/>
  </w:num>
  <w:num w:numId="33">
    <w:abstractNumId w:val="32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 Rioux">
    <w15:presenceInfo w15:providerId="AD" w15:userId="S-1-5-21-47004476-1155158966-929704890-35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oNotTrackMoves/>
  <w:doNotTrackFormatting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68"/>
    <w:rsid w:val="0004307E"/>
    <w:rsid w:val="00071498"/>
    <w:rsid w:val="000B73EB"/>
    <w:rsid w:val="000D23D8"/>
    <w:rsid w:val="0011183B"/>
    <w:rsid w:val="0012468C"/>
    <w:rsid w:val="00153666"/>
    <w:rsid w:val="001568E0"/>
    <w:rsid w:val="0015732C"/>
    <w:rsid w:val="001745B7"/>
    <w:rsid w:val="00187E0B"/>
    <w:rsid w:val="001A536E"/>
    <w:rsid w:val="001D5967"/>
    <w:rsid w:val="001E60DF"/>
    <w:rsid w:val="001F6FC3"/>
    <w:rsid w:val="002069F8"/>
    <w:rsid w:val="002131AF"/>
    <w:rsid w:val="00224ADC"/>
    <w:rsid w:val="002942B6"/>
    <w:rsid w:val="00296726"/>
    <w:rsid w:val="002A1018"/>
    <w:rsid w:val="002B08FE"/>
    <w:rsid w:val="002B5509"/>
    <w:rsid w:val="00312410"/>
    <w:rsid w:val="00322947"/>
    <w:rsid w:val="0034374D"/>
    <w:rsid w:val="0034511C"/>
    <w:rsid w:val="00374130"/>
    <w:rsid w:val="003B432F"/>
    <w:rsid w:val="003D091C"/>
    <w:rsid w:val="003D1356"/>
    <w:rsid w:val="003D292C"/>
    <w:rsid w:val="00410684"/>
    <w:rsid w:val="004107A9"/>
    <w:rsid w:val="00436658"/>
    <w:rsid w:val="004476B2"/>
    <w:rsid w:val="00455D75"/>
    <w:rsid w:val="004E59ED"/>
    <w:rsid w:val="004F6748"/>
    <w:rsid w:val="005353A8"/>
    <w:rsid w:val="005642F6"/>
    <w:rsid w:val="005803FD"/>
    <w:rsid w:val="005A6D0D"/>
    <w:rsid w:val="005A7199"/>
    <w:rsid w:val="005D3721"/>
    <w:rsid w:val="005F3461"/>
    <w:rsid w:val="0061016B"/>
    <w:rsid w:val="006158CC"/>
    <w:rsid w:val="00634158"/>
    <w:rsid w:val="00647AD6"/>
    <w:rsid w:val="00655B1C"/>
    <w:rsid w:val="00657718"/>
    <w:rsid w:val="0066022A"/>
    <w:rsid w:val="00695372"/>
    <w:rsid w:val="006A4182"/>
    <w:rsid w:val="006B2AC9"/>
    <w:rsid w:val="006C5102"/>
    <w:rsid w:val="006C6EE4"/>
    <w:rsid w:val="006D472E"/>
    <w:rsid w:val="006F0EFF"/>
    <w:rsid w:val="007015F9"/>
    <w:rsid w:val="00710C8D"/>
    <w:rsid w:val="00720539"/>
    <w:rsid w:val="0075522A"/>
    <w:rsid w:val="0078511F"/>
    <w:rsid w:val="00792A63"/>
    <w:rsid w:val="00793DC5"/>
    <w:rsid w:val="007B17F7"/>
    <w:rsid w:val="007B44C5"/>
    <w:rsid w:val="007C50EB"/>
    <w:rsid w:val="007E2257"/>
    <w:rsid w:val="008373A6"/>
    <w:rsid w:val="008420FE"/>
    <w:rsid w:val="0085330D"/>
    <w:rsid w:val="00867DF6"/>
    <w:rsid w:val="00870484"/>
    <w:rsid w:val="008B2655"/>
    <w:rsid w:val="008F18FC"/>
    <w:rsid w:val="009274D0"/>
    <w:rsid w:val="00961241"/>
    <w:rsid w:val="00971DF7"/>
    <w:rsid w:val="009800D2"/>
    <w:rsid w:val="00991FD6"/>
    <w:rsid w:val="009922B8"/>
    <w:rsid w:val="009C282F"/>
    <w:rsid w:val="009D6CC5"/>
    <w:rsid w:val="00A12FD0"/>
    <w:rsid w:val="00A22112"/>
    <w:rsid w:val="00A228F2"/>
    <w:rsid w:val="00A23B57"/>
    <w:rsid w:val="00A25105"/>
    <w:rsid w:val="00A27FEA"/>
    <w:rsid w:val="00A33551"/>
    <w:rsid w:val="00A34406"/>
    <w:rsid w:val="00A6762F"/>
    <w:rsid w:val="00A91D31"/>
    <w:rsid w:val="00A93DE7"/>
    <w:rsid w:val="00AB77AA"/>
    <w:rsid w:val="00AD339A"/>
    <w:rsid w:val="00AD7F4A"/>
    <w:rsid w:val="00AF3950"/>
    <w:rsid w:val="00B155CA"/>
    <w:rsid w:val="00B35FA7"/>
    <w:rsid w:val="00B43D43"/>
    <w:rsid w:val="00B44AD4"/>
    <w:rsid w:val="00B53784"/>
    <w:rsid w:val="00B72D28"/>
    <w:rsid w:val="00B826D9"/>
    <w:rsid w:val="00B87CEA"/>
    <w:rsid w:val="00BA0BB2"/>
    <w:rsid w:val="00BA5D49"/>
    <w:rsid w:val="00BE5952"/>
    <w:rsid w:val="00C30C83"/>
    <w:rsid w:val="00C35F6D"/>
    <w:rsid w:val="00C4211F"/>
    <w:rsid w:val="00C424F8"/>
    <w:rsid w:val="00C45AE8"/>
    <w:rsid w:val="00C77415"/>
    <w:rsid w:val="00CA7C6B"/>
    <w:rsid w:val="00CE3FF6"/>
    <w:rsid w:val="00CF73AA"/>
    <w:rsid w:val="00D25996"/>
    <w:rsid w:val="00D301D5"/>
    <w:rsid w:val="00D336D3"/>
    <w:rsid w:val="00D36A82"/>
    <w:rsid w:val="00D61424"/>
    <w:rsid w:val="00D93A6B"/>
    <w:rsid w:val="00DB5A01"/>
    <w:rsid w:val="00DB5C8E"/>
    <w:rsid w:val="00DC2F1D"/>
    <w:rsid w:val="00DC304B"/>
    <w:rsid w:val="00DC4FDB"/>
    <w:rsid w:val="00DD6910"/>
    <w:rsid w:val="00E2367B"/>
    <w:rsid w:val="00E352A1"/>
    <w:rsid w:val="00E4018B"/>
    <w:rsid w:val="00E91391"/>
    <w:rsid w:val="00EA39A0"/>
    <w:rsid w:val="00EA6671"/>
    <w:rsid w:val="00EB1A68"/>
    <w:rsid w:val="00EB404B"/>
    <w:rsid w:val="00EC370F"/>
    <w:rsid w:val="00EE4104"/>
    <w:rsid w:val="00F135AB"/>
    <w:rsid w:val="00F158F8"/>
    <w:rsid w:val="00F272AA"/>
    <w:rsid w:val="00F361F9"/>
    <w:rsid w:val="00F76064"/>
    <w:rsid w:val="00F76FC5"/>
    <w:rsid w:val="00FB2161"/>
    <w:rsid w:val="00FB3D7A"/>
    <w:rsid w:val="00FB7BA1"/>
    <w:rsid w:val="00FD012D"/>
    <w:rsid w:val="00FD6CFD"/>
    <w:rsid w:val="00FE23A8"/>
    <w:rsid w:val="00FE2917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D04DD3"/>
  <w15:docId w15:val="{B2B985E2-86F6-4043-BAE6-F04F1F0A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4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053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43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F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FF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9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5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851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D3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4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9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90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6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wu.edu/facility/sites/cts.cwu.edu.facility/files/documents/Mineral%20Acid%20SOP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rs.illinois.edu/SafetyLibrary/MineralAcids" TargetMode="External"/><Relationship Id="rId12" Type="http://schemas.openxmlformats.org/officeDocument/2006/relationships/hyperlink" Target="https://www.osha.gov/Publications/laboratory/OSHAquickfacts-lab-safety-labeling-chemical-transf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://legacy.ehs.psu.edu/envprot/SpillReporting.pdf" TargetMode="External"/><Relationship Id="rId5" Type="http://schemas.openxmlformats.org/officeDocument/2006/relationships/comments" Target="comments.xml"/><Relationship Id="rId15" Type="http://schemas.openxmlformats.org/officeDocument/2006/relationships/theme" Target="theme/theme1.xml"/><Relationship Id="rId10" Type="http://schemas.openxmlformats.org/officeDocument/2006/relationships/hyperlink" Target="https://www.epa.gov/rcra/resource-conservation-and-recovery-act-rcra-regul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cess.ewu.edu/Documents/HRRR/ehs/Procedures/Mineral%20Acids.pdf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14620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Rob Rioux</cp:lastModifiedBy>
  <cp:revision>8</cp:revision>
  <dcterms:created xsi:type="dcterms:W3CDTF">2016-09-28T18:42:00Z</dcterms:created>
  <dcterms:modified xsi:type="dcterms:W3CDTF">2016-10-18T11:05:00Z</dcterms:modified>
</cp:coreProperties>
</file>